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28296" w14:textId="77777777" w:rsidR="006E443A" w:rsidRDefault="006E443A" w:rsidP="003F48F9">
      <w:pPr>
        <w:pStyle w:val="Nzov"/>
        <w:rPr>
          <w:rFonts w:asciiTheme="minorHAnsi" w:hAnsiTheme="minorHAnsi"/>
        </w:rPr>
      </w:pPr>
      <w:bookmarkStart w:id="0" w:name="_GoBack"/>
      <w:bookmarkEnd w:id="0"/>
    </w:p>
    <w:p w14:paraId="32F0B920" w14:textId="7E4E0056" w:rsidR="00590E06" w:rsidRDefault="00900FF7" w:rsidP="00900FF7">
      <w:pPr>
        <w:pStyle w:val="Nzov"/>
        <w:tabs>
          <w:tab w:val="left" w:pos="7438"/>
        </w:tabs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40A5F6C8" w14:textId="2D869E7D" w:rsidR="003F48F9" w:rsidRPr="006C4171" w:rsidRDefault="00BD78D9" w:rsidP="003F48F9">
      <w:pPr>
        <w:pStyle w:val="Nzov"/>
        <w:rPr>
          <w:rFonts w:asciiTheme="minorHAnsi" w:hAnsiTheme="minorHAnsi"/>
        </w:rPr>
      </w:pPr>
      <w:r w:rsidRPr="006C4171">
        <w:rPr>
          <w:rFonts w:asciiTheme="minorHAnsi" w:hAnsiTheme="minorHAnsi"/>
        </w:rPr>
        <w:t>V</w:t>
      </w:r>
      <w:r w:rsidR="003F48F9" w:rsidRPr="006C4171">
        <w:rPr>
          <w:rFonts w:asciiTheme="minorHAnsi" w:hAnsiTheme="minorHAnsi"/>
        </w:rPr>
        <w:t>ÝZVA</w:t>
      </w:r>
    </w:p>
    <w:p w14:paraId="5519A9B8" w14:textId="3813BD47" w:rsidR="006E443A" w:rsidRPr="006C4171" w:rsidRDefault="006E443A" w:rsidP="003F48F9">
      <w:pPr>
        <w:pStyle w:val="Nzov"/>
        <w:rPr>
          <w:rFonts w:asciiTheme="minorHAnsi" w:hAnsiTheme="minorHAnsi"/>
        </w:rPr>
      </w:pPr>
    </w:p>
    <w:p w14:paraId="24930EAB" w14:textId="77777777" w:rsidR="003F48F9" w:rsidRPr="006C4171" w:rsidRDefault="003F48F9" w:rsidP="003F48F9">
      <w:pPr>
        <w:pStyle w:val="Zkladntext"/>
        <w:spacing w:before="1"/>
        <w:jc w:val="center"/>
        <w:rPr>
          <w:rFonts w:asciiTheme="minorHAnsi" w:hAnsiTheme="minorHAnsi"/>
          <w:sz w:val="32"/>
          <w:szCs w:val="22"/>
        </w:rPr>
      </w:pPr>
      <w:r w:rsidRPr="006C4171">
        <w:rPr>
          <w:rFonts w:asciiTheme="minorHAnsi" w:hAnsiTheme="minorHAnsi"/>
          <w:sz w:val="32"/>
          <w:szCs w:val="22"/>
        </w:rPr>
        <w:t>Poskytovateľ Ministerstvo pôdohospodárstva a rozvoja vidieka</w:t>
      </w:r>
    </w:p>
    <w:p w14:paraId="38A680C0" w14:textId="037753A6" w:rsidR="003F48F9" w:rsidRPr="006C4171" w:rsidRDefault="003F48F9" w:rsidP="003F48F9">
      <w:pPr>
        <w:pStyle w:val="Zkladntext"/>
        <w:spacing w:before="1"/>
        <w:jc w:val="center"/>
        <w:rPr>
          <w:rFonts w:asciiTheme="minorHAnsi" w:hAnsiTheme="minorHAnsi"/>
          <w:sz w:val="26"/>
        </w:rPr>
      </w:pPr>
      <w:r w:rsidRPr="006C4171">
        <w:rPr>
          <w:rFonts w:asciiTheme="minorHAnsi" w:hAnsiTheme="minorHAnsi"/>
          <w:sz w:val="32"/>
          <w:szCs w:val="22"/>
        </w:rPr>
        <w:t xml:space="preserve">Slovenskej republiky ako riadiaci orgán pre Program </w:t>
      </w:r>
      <w:r w:rsidR="00F37ABB" w:rsidRPr="006C4171">
        <w:rPr>
          <w:rFonts w:asciiTheme="minorHAnsi" w:hAnsiTheme="minorHAnsi"/>
          <w:sz w:val="32"/>
          <w:szCs w:val="22"/>
        </w:rPr>
        <w:t>r</w:t>
      </w:r>
      <w:r w:rsidRPr="006C4171">
        <w:rPr>
          <w:rFonts w:asciiTheme="minorHAnsi" w:hAnsiTheme="minorHAnsi"/>
          <w:sz w:val="32"/>
          <w:szCs w:val="22"/>
        </w:rPr>
        <w:t>ybné hospodárstvo Slovenskej republiky 2021 – 2027</w:t>
      </w:r>
    </w:p>
    <w:p w14:paraId="66A61C4A" w14:textId="77777777" w:rsidR="003F48F9" w:rsidRPr="006C4171" w:rsidRDefault="003F48F9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p w14:paraId="0D983B39" w14:textId="0D6A389F" w:rsidR="003F48F9" w:rsidRPr="006C4171" w:rsidRDefault="003F48F9" w:rsidP="003F48F9">
      <w:pPr>
        <w:spacing w:line="256" w:lineRule="auto"/>
        <w:ind w:left="494" w:right="507"/>
        <w:jc w:val="center"/>
        <w:rPr>
          <w:sz w:val="32"/>
        </w:rPr>
      </w:pPr>
      <w:r w:rsidRPr="006C4171">
        <w:rPr>
          <w:sz w:val="32"/>
        </w:rPr>
        <w:t>vyhlasuje výzvu na predkladanie žiadostí o poskytnutie nenávratného</w:t>
      </w:r>
      <w:r w:rsidR="00D82FEB" w:rsidRPr="006C4171">
        <w:rPr>
          <w:sz w:val="32"/>
        </w:rPr>
        <w:t xml:space="preserve"> </w:t>
      </w:r>
      <w:r w:rsidRPr="006C4171">
        <w:rPr>
          <w:spacing w:val="-70"/>
          <w:sz w:val="32"/>
        </w:rPr>
        <w:t xml:space="preserve"> </w:t>
      </w:r>
      <w:r w:rsidRPr="006C4171">
        <w:rPr>
          <w:sz w:val="32"/>
        </w:rPr>
        <w:t>finančného</w:t>
      </w:r>
      <w:r w:rsidRPr="006C4171">
        <w:rPr>
          <w:spacing w:val="-4"/>
          <w:sz w:val="32"/>
        </w:rPr>
        <w:t xml:space="preserve"> </w:t>
      </w:r>
      <w:r w:rsidRPr="006C4171">
        <w:rPr>
          <w:sz w:val="32"/>
        </w:rPr>
        <w:t>príspevku</w:t>
      </w:r>
    </w:p>
    <w:p w14:paraId="3DA467F7" w14:textId="0A55266E" w:rsidR="00590E06" w:rsidRPr="006C4171" w:rsidRDefault="00590E06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p w14:paraId="7FB00B98" w14:textId="77777777" w:rsidR="00B22724" w:rsidRPr="006C4171" w:rsidRDefault="00B22724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7C6F62" w:rsidRPr="006C4171" w14:paraId="0764D5BE" w14:textId="77777777" w:rsidTr="007C6F62">
        <w:trPr>
          <w:trHeight w:hRule="exact" w:val="340"/>
          <w:jc w:val="center"/>
        </w:trPr>
        <w:tc>
          <w:tcPr>
            <w:tcW w:w="9747" w:type="dxa"/>
            <w:gridSpan w:val="2"/>
            <w:shd w:val="clear" w:color="auto" w:fill="E2EFD9" w:themeFill="accent6" w:themeFillTint="33"/>
            <w:vAlign w:val="center"/>
          </w:tcPr>
          <w:p w14:paraId="2C7108A1" w14:textId="77777777" w:rsidR="007C6F62" w:rsidRPr="006C4171" w:rsidRDefault="007C6F62" w:rsidP="00A059BF">
            <w:pPr>
              <w:tabs>
                <w:tab w:val="left" w:pos="1695"/>
              </w:tabs>
              <w:jc w:val="center"/>
              <w:rPr>
                <w:rFonts w:cstheme="minorHAnsi"/>
                <w:i/>
                <w:sz w:val="20"/>
              </w:rPr>
            </w:pPr>
            <w:r w:rsidRPr="006C4171">
              <w:rPr>
                <w:rFonts w:cstheme="minorHAnsi"/>
                <w:b/>
              </w:rPr>
              <w:t>Identifikácia výzvy</w:t>
            </w:r>
          </w:p>
        </w:tc>
      </w:tr>
      <w:tr w:rsidR="007C6F62" w:rsidRPr="006C4171" w14:paraId="1D1EA52E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26897EA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Názov výzvy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4198C732" w14:textId="77777777" w:rsidR="007C6F62" w:rsidRPr="006C4171" w:rsidRDefault="007C6F62" w:rsidP="00774E87">
            <w:pPr>
              <w:tabs>
                <w:tab w:val="left" w:pos="1695"/>
              </w:tabs>
              <w:spacing w:after="0"/>
              <w:rPr>
                <w:sz w:val="20"/>
              </w:rPr>
            </w:pPr>
            <w:r w:rsidRPr="006C4171">
              <w:rPr>
                <w:sz w:val="20"/>
              </w:rPr>
              <w:t>Podpora udržateľnej akvakultúry</w:t>
            </w:r>
          </w:p>
        </w:tc>
      </w:tr>
      <w:tr w:rsidR="007C6F62" w:rsidRPr="006C4171" w14:paraId="1C974881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BB38B49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Kód výzvy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71F3447C" w14:textId="55952AC2" w:rsidR="007C6F62" w:rsidRPr="006C4171" w:rsidRDefault="00383944" w:rsidP="007C6F62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>PRH-</w:t>
            </w:r>
            <w:r w:rsidR="007C6F62" w:rsidRPr="006C4171">
              <w:rPr>
                <w:sz w:val="20"/>
              </w:rPr>
              <w:t>MPRV-001-2024-DV-ENRAF</w:t>
            </w:r>
          </w:p>
        </w:tc>
      </w:tr>
      <w:tr w:rsidR="007C6F62" w:rsidRPr="006C4171" w14:paraId="4366F1B7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2C52F4A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Priorita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1B40D17" w14:textId="0C80A8E0" w:rsidR="007C6F62" w:rsidRPr="006C4171" w:rsidRDefault="007C6F62" w:rsidP="007C6F62">
            <w:pPr>
              <w:tabs>
                <w:tab w:val="left" w:pos="1695"/>
              </w:tabs>
              <w:jc w:val="both"/>
              <w:rPr>
                <w:sz w:val="20"/>
              </w:rPr>
            </w:pPr>
            <w:r w:rsidRPr="006C4171">
              <w:rPr>
                <w:sz w:val="20"/>
              </w:rPr>
              <w:t>Priorita 2 Podpora udržateľných akvakultúrnych činností</w:t>
            </w:r>
            <w:r w:rsidR="001C5AE7" w:rsidRPr="006C4171">
              <w:rPr>
                <w:sz w:val="20"/>
              </w:rPr>
              <w:t xml:space="preserve">, </w:t>
            </w:r>
            <w:r w:rsidRPr="006C4171">
              <w:rPr>
                <w:sz w:val="20"/>
              </w:rPr>
              <w:t xml:space="preserve">spracovania </w:t>
            </w:r>
            <w:r w:rsidR="00BD78D9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 xml:space="preserve">a uvádzania produktov rybolovu a akvakultúry na trh, čím sa prispeje </w:t>
            </w:r>
            <w:r w:rsidR="00BD78D9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k potravinovej bezpečnosti v</w:t>
            </w:r>
            <w:r w:rsidR="00F12A9D" w:rsidRPr="006C4171">
              <w:rPr>
                <w:sz w:val="20"/>
              </w:rPr>
              <w:t> </w:t>
            </w:r>
            <w:r w:rsidRPr="006C4171">
              <w:rPr>
                <w:sz w:val="20"/>
              </w:rPr>
              <w:t>Únii</w:t>
            </w:r>
          </w:p>
        </w:tc>
      </w:tr>
      <w:tr w:rsidR="007C6F62" w:rsidRPr="006C4171" w14:paraId="69F3F0DB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F53C276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Špecifický cieľ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2B57FF90" w14:textId="77777777" w:rsidR="007C6F62" w:rsidRPr="006C4171" w:rsidRDefault="007C6F62" w:rsidP="007C6F62">
            <w:pPr>
              <w:tabs>
                <w:tab w:val="left" w:pos="1695"/>
              </w:tabs>
              <w:jc w:val="both"/>
              <w:rPr>
                <w:sz w:val="20"/>
              </w:rPr>
            </w:pPr>
            <w:r w:rsidRPr="006C4171">
              <w:rPr>
                <w:sz w:val="20"/>
              </w:rPr>
              <w:t>2.1 Podpora udržateľných akvakultúrnych činností, najmä posilnenie konkurencieschopnosti akvakultúrnej produkcie pri súčasnom zabezpečení dlhodobej environmentálnej udržateľnosti týchto činností</w:t>
            </w:r>
          </w:p>
        </w:tc>
      </w:tr>
      <w:tr w:rsidR="007C6F62" w:rsidRPr="006C4171" w14:paraId="7F0201F7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E6BEE94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Opatrenie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DAC889F" w14:textId="77777777" w:rsidR="007C6F62" w:rsidRPr="006C4171" w:rsidRDefault="007C6F62" w:rsidP="007C6F62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>O2 - Podpora udržateľnej akvakultúry</w:t>
            </w:r>
          </w:p>
        </w:tc>
      </w:tr>
      <w:tr w:rsidR="007C6F62" w:rsidRPr="006C4171" w14:paraId="17EBE27C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0B126881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Výška finančných prostriedkov určených na vyčerpanie vo výzve (zdroj EÚ)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5C3FD56F" w14:textId="749D7B40" w:rsidR="007C6F62" w:rsidRPr="006C4171" w:rsidRDefault="00FE3BC6" w:rsidP="00E26C2A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>6</w:t>
            </w:r>
            <w:r w:rsidR="00E26C2A" w:rsidRPr="006C4171">
              <w:rPr>
                <w:sz w:val="20"/>
              </w:rPr>
              <w:t> 500 000</w:t>
            </w:r>
            <w:r w:rsidR="007C6F62" w:rsidRPr="006C4171">
              <w:rPr>
                <w:sz w:val="20"/>
              </w:rPr>
              <w:t xml:space="preserve">,00 Eur </w:t>
            </w:r>
          </w:p>
        </w:tc>
      </w:tr>
      <w:tr w:rsidR="007C6F62" w:rsidRPr="006C4171" w14:paraId="3E599BD1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F5C7CBF" w14:textId="77777777" w:rsidR="007C6F62" w:rsidRPr="006C4171" w:rsidRDefault="007C6F62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Schéma štátnej pomoci / Schéma pomoci de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minimis</w:t>
            </w:r>
            <w:proofErr w:type="spellEnd"/>
          </w:p>
        </w:tc>
        <w:tc>
          <w:tcPr>
            <w:tcW w:w="6350" w:type="dxa"/>
            <w:shd w:val="clear" w:color="auto" w:fill="auto"/>
            <w:vAlign w:val="center"/>
          </w:tcPr>
          <w:p w14:paraId="2A2A9317" w14:textId="77777777" w:rsidR="007C6F62" w:rsidRPr="006C4171" w:rsidRDefault="007C6F62" w:rsidP="00A059BF">
            <w:pPr>
              <w:tabs>
                <w:tab w:val="left" w:pos="1695"/>
              </w:tabs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neuplatňuje sa </w:t>
            </w:r>
          </w:p>
        </w:tc>
      </w:tr>
    </w:tbl>
    <w:p w14:paraId="0EBB7F30" w14:textId="29161A85" w:rsidR="00EC51C4" w:rsidRPr="006C4171" w:rsidRDefault="00EC51C4"/>
    <w:p w14:paraId="7978C478" w14:textId="5D9518F5" w:rsidR="007C6F62" w:rsidRPr="006C4171" w:rsidRDefault="00EC51C4">
      <w:r w:rsidRPr="006C4171">
        <w:br w:type="page"/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3F48F9" w:rsidRPr="006C4171" w14:paraId="27210C51" w14:textId="77777777" w:rsidTr="000C5186">
        <w:trPr>
          <w:trHeight w:hRule="exact" w:val="717"/>
          <w:jc w:val="center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A0B1B3F" w14:textId="22317B0F" w:rsidR="003F48F9" w:rsidRPr="006C4171" w:rsidRDefault="0030479B" w:rsidP="005A23C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</w:rPr>
            </w:pPr>
            <w:r w:rsidRPr="006C4171">
              <w:rPr>
                <w:rFonts w:cstheme="minorHAnsi"/>
                <w:b/>
              </w:rPr>
              <w:lastRenderedPageBreak/>
              <w:t>Popis</w:t>
            </w:r>
            <w:r w:rsidR="003F48F9" w:rsidRPr="006C4171">
              <w:rPr>
                <w:rFonts w:cstheme="minorHAnsi"/>
                <w:b/>
              </w:rPr>
              <w:t xml:space="preserve"> výzvy</w:t>
            </w:r>
          </w:p>
        </w:tc>
      </w:tr>
      <w:tr w:rsidR="003F48F9" w:rsidRPr="006C4171" w14:paraId="664BF454" w14:textId="77777777" w:rsidTr="000C5186">
        <w:trPr>
          <w:jc w:val="center"/>
        </w:trPr>
        <w:tc>
          <w:tcPr>
            <w:tcW w:w="9776" w:type="dxa"/>
            <w:shd w:val="clear" w:color="auto" w:fill="auto"/>
          </w:tcPr>
          <w:p w14:paraId="2C736264" w14:textId="2F4FA175" w:rsidR="006541CC" w:rsidRPr="006C4171" w:rsidRDefault="003F48F9" w:rsidP="005D5C9B">
            <w:pPr>
              <w:pStyle w:val="Bezriadkovania"/>
              <w:spacing w:before="240"/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Cieľ </w:t>
            </w:r>
            <w:r w:rsidR="006541CC" w:rsidRPr="006C4171">
              <w:rPr>
                <w:rFonts w:cstheme="minorHAnsi"/>
                <w:b/>
                <w:sz w:val="20"/>
              </w:rPr>
              <w:t>výzv</w:t>
            </w:r>
            <w:r w:rsidR="008B214C" w:rsidRPr="006C4171">
              <w:rPr>
                <w:rFonts w:cstheme="minorHAnsi"/>
                <w:b/>
                <w:sz w:val="20"/>
              </w:rPr>
              <w:t>y</w:t>
            </w:r>
            <w:r w:rsidR="001D7325" w:rsidRPr="006C4171">
              <w:rPr>
                <w:rFonts w:cstheme="minorHAnsi"/>
                <w:b/>
                <w:sz w:val="20"/>
              </w:rPr>
              <w:t>:</w:t>
            </w:r>
          </w:p>
          <w:p w14:paraId="61926D05" w14:textId="0CC851ED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posilnenie konkurencieschopnosti sektora akvakultúry, </w:t>
            </w:r>
          </w:p>
          <w:p w14:paraId="496D38B9" w14:textId="00732C64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zachovani</w:t>
            </w:r>
            <w:r w:rsidR="001C5AE7" w:rsidRPr="006C4171">
              <w:rPr>
                <w:rFonts w:cstheme="minorHAnsi"/>
                <w:sz w:val="20"/>
              </w:rPr>
              <w:t>e</w:t>
            </w:r>
            <w:r w:rsidRPr="006C4171">
              <w:rPr>
                <w:rFonts w:cstheme="minorHAnsi"/>
                <w:sz w:val="20"/>
              </w:rPr>
              <w:t xml:space="preserve"> akvakultúrnej produkcie pre produkci</w:t>
            </w:r>
            <w:r w:rsidR="001C5AE7" w:rsidRPr="006C4171">
              <w:rPr>
                <w:rFonts w:cstheme="minorHAnsi"/>
                <w:sz w:val="20"/>
              </w:rPr>
              <w:t>u</w:t>
            </w:r>
            <w:r w:rsidRPr="006C4171">
              <w:rPr>
                <w:rFonts w:cstheme="minorHAnsi"/>
                <w:sz w:val="20"/>
              </w:rPr>
              <w:t xml:space="preserve"> kvalitných, čerstvých a zdraviu prospešných potravín. </w:t>
            </w:r>
          </w:p>
          <w:p w14:paraId="7E25FE39" w14:textId="7777777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1296DBED" w14:textId="3C74B518" w:rsidR="006541CC" w:rsidRPr="006C4171" w:rsidRDefault="00913BA7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Podpora f</w:t>
            </w:r>
            <w:r w:rsidR="006541CC" w:rsidRPr="006C4171">
              <w:rPr>
                <w:rFonts w:cstheme="minorHAnsi"/>
                <w:sz w:val="20"/>
              </w:rPr>
              <w:t xml:space="preserve">inančné prostriedky z Európskeho námorného, rybolovného a </w:t>
            </w:r>
            <w:proofErr w:type="spellStart"/>
            <w:r w:rsidR="006541CC" w:rsidRPr="006C4171">
              <w:rPr>
                <w:rFonts w:cstheme="minorHAnsi"/>
                <w:sz w:val="20"/>
              </w:rPr>
              <w:t>akvakultúrn</w:t>
            </w:r>
            <w:r w:rsidR="005A1572" w:rsidRPr="006C4171">
              <w:rPr>
                <w:rFonts w:cstheme="minorHAnsi"/>
                <w:sz w:val="20"/>
              </w:rPr>
              <w:t>e</w:t>
            </w:r>
            <w:r w:rsidR="005A23CF" w:rsidRPr="006C4171">
              <w:rPr>
                <w:rFonts w:cstheme="minorHAnsi"/>
                <w:sz w:val="20"/>
              </w:rPr>
              <w:t>ho</w:t>
            </w:r>
            <w:proofErr w:type="spellEnd"/>
            <w:r w:rsidR="005A23CF" w:rsidRPr="006C4171">
              <w:rPr>
                <w:rFonts w:cstheme="minorHAnsi"/>
                <w:sz w:val="20"/>
              </w:rPr>
              <w:t xml:space="preserve"> fondu (</w:t>
            </w:r>
            <w:r w:rsidR="006541CC" w:rsidRPr="006C4171">
              <w:rPr>
                <w:rFonts w:cstheme="minorHAnsi"/>
                <w:sz w:val="20"/>
              </w:rPr>
              <w:t>ENRAF</w:t>
            </w:r>
            <w:r w:rsidR="005A23CF" w:rsidRPr="006C4171">
              <w:rPr>
                <w:rFonts w:cstheme="minorHAnsi"/>
                <w:sz w:val="20"/>
              </w:rPr>
              <w:t>)</w:t>
            </w:r>
            <w:r w:rsidR="006541CC" w:rsidRPr="006C4171">
              <w:rPr>
                <w:rFonts w:cstheme="minorHAnsi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</w:rPr>
              <w:t>je vyčlenená</w:t>
            </w:r>
            <w:r w:rsidR="006541CC" w:rsidRPr="006C4171">
              <w:rPr>
                <w:rFonts w:cstheme="minorHAnsi"/>
                <w:sz w:val="20"/>
              </w:rPr>
              <w:t xml:space="preserve"> na</w:t>
            </w:r>
            <w:r w:rsidRPr="006C4171">
              <w:rPr>
                <w:rFonts w:cstheme="minorHAnsi"/>
                <w:sz w:val="20"/>
              </w:rPr>
              <w:t xml:space="preserve"> aktivity</w:t>
            </w:r>
            <w:r w:rsidR="00AB310B" w:rsidRPr="006C4171">
              <w:rPr>
                <w:rFonts w:cstheme="minorHAnsi"/>
                <w:sz w:val="20"/>
              </w:rPr>
              <w:t>:</w:t>
            </w:r>
          </w:p>
          <w:p w14:paraId="407FD975" w14:textId="20D8B244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modernizácie existujúcich akvakultúrnych zariadení,</w:t>
            </w:r>
          </w:p>
          <w:p w14:paraId="03C6267D" w14:textId="343B9EAA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nových chovateľov a výstavb</w:t>
            </w:r>
            <w:r w:rsidR="0021598A" w:rsidRPr="006C4171">
              <w:rPr>
                <w:rFonts w:cstheme="minorHAnsi"/>
                <w:sz w:val="20"/>
              </w:rPr>
              <w:t>u</w:t>
            </w:r>
            <w:r w:rsidRPr="006C4171">
              <w:rPr>
                <w:rFonts w:cstheme="minorHAnsi"/>
                <w:sz w:val="20"/>
              </w:rPr>
              <w:t xml:space="preserve"> nových zariadení,  </w:t>
            </w:r>
          </w:p>
          <w:p w14:paraId="63BF39BD" w14:textId="6E42AFEE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zavádzania moderných technológií. </w:t>
            </w:r>
          </w:p>
          <w:p w14:paraId="3A16E792" w14:textId="7777777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1DBA394F" w14:textId="77777777" w:rsidR="005A23CF" w:rsidRPr="006C4171" w:rsidRDefault="006541CC" w:rsidP="008D59CA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Plánovanou podporou </w:t>
            </w:r>
            <w:r w:rsidR="006D38A8" w:rsidRPr="006C4171">
              <w:rPr>
                <w:rFonts w:cstheme="minorHAnsi"/>
                <w:sz w:val="20"/>
              </w:rPr>
              <w:t xml:space="preserve">je snaha o maximálne </w:t>
            </w:r>
            <w:r w:rsidRPr="006C4171">
              <w:rPr>
                <w:rFonts w:cstheme="minorHAnsi"/>
                <w:sz w:val="20"/>
              </w:rPr>
              <w:t>využívani</w:t>
            </w:r>
            <w:r w:rsidR="004F35DB" w:rsidRPr="006C4171">
              <w:rPr>
                <w:rFonts w:cstheme="minorHAnsi"/>
                <w:sz w:val="20"/>
              </w:rPr>
              <w:t>e</w:t>
            </w:r>
            <w:r w:rsidRPr="006C4171">
              <w:rPr>
                <w:rFonts w:cstheme="minorHAnsi"/>
                <w:sz w:val="20"/>
              </w:rPr>
              <w:t xml:space="preserve"> existujúcich kapacít akvakultúrnych zariadení, k ich navráteniu </w:t>
            </w:r>
            <w:r w:rsidR="00264C9C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do pôvodných projektovaných kapacít</w:t>
            </w:r>
            <w:r w:rsidR="001C5AE7" w:rsidRPr="006C4171">
              <w:rPr>
                <w:rFonts w:cstheme="minorHAnsi"/>
                <w:sz w:val="20"/>
              </w:rPr>
              <w:t xml:space="preserve">, </w:t>
            </w:r>
            <w:r w:rsidRPr="006C4171">
              <w:rPr>
                <w:rFonts w:cstheme="minorHAnsi"/>
                <w:sz w:val="20"/>
              </w:rPr>
              <w:t xml:space="preserve">prípadne k ich samotnému zvýšeniu. </w:t>
            </w:r>
          </w:p>
          <w:p w14:paraId="1BBE92B3" w14:textId="047A6A8A" w:rsidR="006541CC" w:rsidRPr="006C4171" w:rsidRDefault="00913BA7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</w:t>
            </w:r>
            <w:r w:rsidR="006541CC" w:rsidRPr="006C4171">
              <w:rPr>
                <w:rFonts w:cstheme="minorHAnsi"/>
                <w:sz w:val="20"/>
              </w:rPr>
              <w:t xml:space="preserve">odporou nových chovateľov a výstavbou nových zariadení  bude dochádzať k zvýšeniu produkčnej kapacity sektora akvakultúry. </w:t>
            </w:r>
          </w:p>
          <w:p w14:paraId="5B032194" w14:textId="77777777" w:rsidR="005A23CF" w:rsidRPr="006C4171" w:rsidRDefault="005A23CF" w:rsidP="005A23CF">
            <w:pPr>
              <w:pStyle w:val="Bezriadkovania"/>
              <w:jc w:val="both"/>
              <w:rPr>
                <w:color w:val="000000" w:themeColor="text1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Podporou zavádzania moderných technológii bude dochádzať k zníženiu energetickej náročnosti akvakultúrnych zariadení, čím sa zabezpečí znižovanie </w:t>
            </w:r>
            <w:r w:rsidRPr="006C4171">
              <w:rPr>
                <w:color w:val="000000" w:themeColor="text1"/>
                <w:sz w:val="20"/>
                <w:szCs w:val="20"/>
              </w:rPr>
              <w:t xml:space="preserve">negatívnych vplyvov na životné prostredie a prispeje sa k dobrému environmentálnemu stavu chovaných živočíchov akvakultúry ako aj ostatných zložiek životného prostredia. </w:t>
            </w:r>
          </w:p>
          <w:p w14:paraId="790E9B84" w14:textId="4EBE07E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7F0C79CD" w14:textId="77777777" w:rsidR="005A23CF" w:rsidRPr="006C4171" w:rsidRDefault="005A23CF" w:rsidP="005A23CF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Uvedené aktivity budú mať pozitívny vplyv aj na tvorbu nových pracovných miest.</w:t>
            </w:r>
          </w:p>
          <w:p w14:paraId="6B42112E" w14:textId="77777777" w:rsidR="005A23CF" w:rsidRPr="006C4171" w:rsidRDefault="005A23CF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2E091D71" w14:textId="77777777" w:rsidR="005A23CF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Cieľom predložených projektov je kvantifikovať prostredníctvom merateľných ukazovateľov dosiahnuté výstupy realizácie navrhovaných aktivít projektu. </w:t>
            </w:r>
          </w:p>
          <w:p w14:paraId="40710386" w14:textId="4076F105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Zoznam povinných merateľných ukazovateľov projektu, ako aj spôsob ich stanovenia</w:t>
            </w:r>
            <w:r w:rsidR="004F35DB" w:rsidRPr="006C4171">
              <w:rPr>
                <w:rFonts w:cstheme="minorHAnsi"/>
                <w:sz w:val="20"/>
              </w:rPr>
              <w:t>,</w:t>
            </w:r>
            <w:r w:rsidR="00913BA7" w:rsidRPr="006C4171">
              <w:rPr>
                <w:rFonts w:cstheme="minorHAnsi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</w:rPr>
              <w:t xml:space="preserve">je podrobne opísaný v rámci Prílohy č. 7 Zoznam merateľných ukazovateľov. </w:t>
            </w:r>
          </w:p>
          <w:p w14:paraId="0FD10DC5" w14:textId="77777777" w:rsidR="0006277B" w:rsidRPr="006C4171" w:rsidRDefault="0006277B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71A1C693" w14:textId="71B6591F" w:rsidR="00EC51C4" w:rsidRPr="006C4171" w:rsidRDefault="006541CC" w:rsidP="00BF0F21">
            <w:pPr>
              <w:tabs>
                <w:tab w:val="left" w:pos="1695"/>
              </w:tabs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 xml:space="preserve">Zákonnou podmienkou pre uzavretie zmluvy o poskytnutí </w:t>
            </w:r>
            <w:r w:rsidR="007208F9" w:rsidRPr="006C4171">
              <w:rPr>
                <w:b/>
                <w:iCs/>
                <w:sz w:val="20"/>
              </w:rPr>
              <w:t xml:space="preserve">nenávratného finančného príspevku (ďalej </w:t>
            </w:r>
            <w:r w:rsidR="00BD78D9" w:rsidRPr="006C4171">
              <w:rPr>
                <w:b/>
                <w:iCs/>
                <w:sz w:val="20"/>
              </w:rPr>
              <w:t xml:space="preserve">len </w:t>
            </w:r>
            <w:r w:rsidR="007208F9" w:rsidRPr="006C4171">
              <w:rPr>
                <w:b/>
                <w:iCs/>
                <w:sz w:val="20"/>
              </w:rPr>
              <w:t xml:space="preserve"> </w:t>
            </w:r>
            <w:r w:rsidR="0030479B" w:rsidRPr="006C4171">
              <w:rPr>
                <w:b/>
                <w:iCs/>
                <w:sz w:val="20"/>
              </w:rPr>
              <w:t>„</w:t>
            </w:r>
            <w:r w:rsidR="00BF0F21" w:rsidRPr="006C4171">
              <w:rPr>
                <w:b/>
                <w:iCs/>
                <w:sz w:val="20"/>
              </w:rPr>
              <w:t xml:space="preserve"> zmluva  </w:t>
            </w:r>
            <w:r w:rsidR="003B3141" w:rsidRPr="006C4171">
              <w:rPr>
                <w:b/>
                <w:iCs/>
                <w:sz w:val="20"/>
              </w:rPr>
              <w:t>o</w:t>
            </w:r>
            <w:r w:rsidR="00BF0F21" w:rsidRPr="006C4171">
              <w:rPr>
                <w:b/>
                <w:iCs/>
                <w:sz w:val="20"/>
              </w:rPr>
              <w:t xml:space="preserve"> </w:t>
            </w:r>
            <w:r w:rsidR="003B3141" w:rsidRPr="006C4171">
              <w:rPr>
                <w:b/>
                <w:iCs/>
                <w:sz w:val="20"/>
              </w:rPr>
              <w:t>NFP</w:t>
            </w:r>
            <w:r w:rsidR="0030479B" w:rsidRPr="006C4171">
              <w:rPr>
                <w:b/>
                <w:iCs/>
                <w:sz w:val="20"/>
              </w:rPr>
              <w:t>“</w:t>
            </w:r>
            <w:r w:rsidR="007208F9" w:rsidRPr="006C4171">
              <w:rPr>
                <w:b/>
                <w:iCs/>
                <w:sz w:val="20"/>
              </w:rPr>
              <w:t>)</w:t>
            </w:r>
            <w:r w:rsidRPr="006C4171">
              <w:rPr>
                <w:b/>
                <w:iCs/>
                <w:sz w:val="20"/>
              </w:rPr>
              <w:t xml:space="preserve"> je zápis žiadateľa v registri partnerov verejného sektora v zmysle osobitného predpisu (zákon č. 315/2016 Z. z.</w:t>
            </w:r>
            <w:r w:rsidR="005639DF" w:rsidRPr="006C4171">
              <w:rPr>
                <w:b/>
                <w:iCs/>
                <w:sz w:val="20"/>
              </w:rPr>
              <w:t xml:space="preserve"> </w:t>
            </w:r>
            <w:r w:rsidRPr="006C4171">
              <w:rPr>
                <w:b/>
                <w:iCs/>
                <w:sz w:val="20"/>
              </w:rPr>
              <w:t>registri partnerov verejného sektora a o zmene a doplnení niektorých zákonov v znení neskorších predpisov</w:t>
            </w:r>
            <w:r w:rsidR="005A23CF" w:rsidRPr="006C4171">
              <w:rPr>
                <w:b/>
                <w:iCs/>
                <w:sz w:val="20"/>
              </w:rPr>
              <w:t xml:space="preserve"> </w:t>
            </w:r>
            <w:r w:rsidRPr="006C4171">
              <w:rPr>
                <w:b/>
                <w:iCs/>
                <w:sz w:val="20"/>
              </w:rPr>
              <w:t>(ak relevantné).</w:t>
            </w:r>
          </w:p>
        </w:tc>
      </w:tr>
    </w:tbl>
    <w:p w14:paraId="10012C36" w14:textId="63A908A1" w:rsidR="00EC51C4" w:rsidRDefault="00EC51C4" w:rsidP="000C5186">
      <w:pPr>
        <w:tabs>
          <w:tab w:val="left" w:pos="284"/>
          <w:tab w:val="left" w:pos="10065"/>
        </w:tabs>
      </w:pPr>
    </w:p>
    <w:p w14:paraId="66BCEDA4" w14:textId="77777777" w:rsidR="000C5186" w:rsidRPr="006C4171" w:rsidRDefault="000C5186" w:rsidP="000C5186">
      <w:pPr>
        <w:tabs>
          <w:tab w:val="left" w:pos="284"/>
          <w:tab w:val="left" w:pos="10065"/>
        </w:tabs>
      </w:pP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1"/>
        <w:gridCol w:w="6350"/>
      </w:tblGrid>
      <w:tr w:rsidR="003F48F9" w:rsidRPr="006C4171" w14:paraId="04C69FF7" w14:textId="77777777" w:rsidTr="000C5186">
        <w:trPr>
          <w:trHeight w:hRule="exact" w:val="598"/>
          <w:jc w:val="center"/>
        </w:trPr>
        <w:tc>
          <w:tcPr>
            <w:tcW w:w="9771" w:type="dxa"/>
            <w:gridSpan w:val="2"/>
            <w:shd w:val="clear" w:color="auto" w:fill="E2EFD9" w:themeFill="accent6" w:themeFillTint="33"/>
            <w:vAlign w:val="center"/>
          </w:tcPr>
          <w:p w14:paraId="2EC98A2D" w14:textId="32B76072" w:rsidR="003F48F9" w:rsidRPr="006C4171" w:rsidRDefault="003F48F9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</w:rPr>
              <w:t>Časové vymedzenie výzvy</w:t>
            </w:r>
          </w:p>
        </w:tc>
      </w:tr>
      <w:tr w:rsidR="003F48F9" w:rsidRPr="006C4171" w14:paraId="62BEB791" w14:textId="77777777" w:rsidTr="000C5186">
        <w:trPr>
          <w:trHeight w:hRule="exact" w:val="340"/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52F3825F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Typ výzvy</w:t>
            </w:r>
          </w:p>
        </w:tc>
        <w:tc>
          <w:tcPr>
            <w:tcW w:w="6350" w:type="dxa"/>
            <w:shd w:val="clear" w:color="auto" w:fill="auto"/>
          </w:tcPr>
          <w:p w14:paraId="62DD66D4" w14:textId="77777777" w:rsidR="003F48F9" w:rsidRPr="006C4171" w:rsidRDefault="00F12A9D" w:rsidP="00A059BF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O</w:t>
            </w:r>
            <w:r w:rsidR="003F48F9" w:rsidRPr="006C4171">
              <w:rPr>
                <w:rFonts w:cstheme="minorHAnsi"/>
                <w:sz w:val="20"/>
              </w:rPr>
              <w:t>tvorená</w:t>
            </w:r>
          </w:p>
        </w:tc>
      </w:tr>
      <w:tr w:rsidR="003F48F9" w:rsidRPr="006C4171" w14:paraId="4F1380DF" w14:textId="77777777" w:rsidTr="000C5186">
        <w:trPr>
          <w:trHeight w:hRule="exact" w:val="340"/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49952CBD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Dátum vyhlásenia výzvy</w:t>
            </w:r>
          </w:p>
        </w:tc>
        <w:tc>
          <w:tcPr>
            <w:tcW w:w="6350" w:type="dxa"/>
            <w:shd w:val="clear" w:color="auto" w:fill="auto"/>
          </w:tcPr>
          <w:p w14:paraId="7AE21A2F" w14:textId="46F3A963" w:rsidR="003F48F9" w:rsidRPr="006C4171" w:rsidRDefault="000940BB" w:rsidP="005425D9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0940BB">
              <w:rPr>
                <w:rFonts w:cstheme="minorHAnsi"/>
                <w:sz w:val="20"/>
              </w:rPr>
              <w:t>20.12</w:t>
            </w:r>
            <w:r w:rsidR="003F48F9" w:rsidRPr="000940BB">
              <w:rPr>
                <w:rFonts w:cstheme="minorHAnsi"/>
                <w:sz w:val="20"/>
              </w:rPr>
              <w:t>.2024</w:t>
            </w:r>
          </w:p>
        </w:tc>
      </w:tr>
      <w:tr w:rsidR="003F48F9" w:rsidRPr="006C4171" w14:paraId="0DA059E1" w14:textId="77777777" w:rsidTr="000C5186">
        <w:trPr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3A43D855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Dátum uzavretia výzvy alebo iná skutočnosť, na ktorej základe sa výzva uzavrie</w:t>
            </w:r>
          </w:p>
        </w:tc>
        <w:tc>
          <w:tcPr>
            <w:tcW w:w="6350" w:type="dxa"/>
            <w:shd w:val="clear" w:color="auto" w:fill="auto"/>
          </w:tcPr>
          <w:p w14:paraId="57CF0F3E" w14:textId="6DD6E179" w:rsidR="003F48F9" w:rsidRPr="006C4171" w:rsidRDefault="003F48F9" w:rsidP="008E67CE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Termíny uzavretia jednotlivých kôl výzvy</w:t>
            </w:r>
            <w:r w:rsidR="00913BA7" w:rsidRPr="006C4171">
              <w:rPr>
                <w:rFonts w:cstheme="minorHAnsi"/>
                <w:sz w:val="20"/>
                <w:szCs w:val="20"/>
              </w:rPr>
              <w:t xml:space="preserve"> na predkladanie žiadostí o poskytnutie nenávratného finančného príspevku (ďalej len „výzva“) </w:t>
            </w:r>
            <w:r w:rsidRPr="006C4171">
              <w:rPr>
                <w:rFonts w:cstheme="minorHAnsi"/>
                <w:sz w:val="20"/>
                <w:szCs w:val="20"/>
              </w:rPr>
              <w:t>sú stanovené nasledovne:</w:t>
            </w:r>
          </w:p>
          <w:p w14:paraId="20BAFCBC" w14:textId="5842014C" w:rsidR="000E23EF" w:rsidRPr="006C4171" w:rsidRDefault="000E23EF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Prvé hodnotiace kolo je stanovené na obdobie </w:t>
            </w:r>
            <w:r w:rsidR="00C64BD7" w:rsidRPr="006C4171">
              <w:rPr>
                <w:sz w:val="20"/>
                <w:szCs w:val="20"/>
              </w:rPr>
              <w:t>3</w:t>
            </w:r>
            <w:r w:rsidRPr="006C4171">
              <w:rPr>
                <w:sz w:val="20"/>
                <w:szCs w:val="20"/>
              </w:rPr>
              <w:t xml:space="preserve"> mesiacov (k poslednému kalendárnemu dňu príslušného mesiaca) od dátumu vyhlásenia výzvy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1"/>
            </w:r>
            <w:r w:rsidRPr="006C4171">
              <w:rPr>
                <w:sz w:val="20"/>
                <w:szCs w:val="20"/>
              </w:rPr>
              <w:t xml:space="preserve">. </w:t>
            </w:r>
          </w:p>
          <w:p w14:paraId="3D88999C" w14:textId="3CF5AC9D" w:rsidR="009C0EE9" w:rsidRPr="006C4171" w:rsidRDefault="000E23EF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Následné h</w:t>
            </w:r>
            <w:r w:rsidR="009C0EE9" w:rsidRPr="006C4171">
              <w:rPr>
                <w:sz w:val="20"/>
                <w:szCs w:val="20"/>
              </w:rPr>
              <w:t>odnotiace kolá budú stanovené v intervale 1 mesiac</w:t>
            </w:r>
            <w:r w:rsidR="00753C0E" w:rsidRPr="006C4171">
              <w:rPr>
                <w:sz w:val="20"/>
                <w:szCs w:val="20"/>
              </w:rPr>
              <w:t>a</w:t>
            </w:r>
            <w:r w:rsidR="009C0EE9" w:rsidRPr="006C4171">
              <w:rPr>
                <w:sz w:val="20"/>
                <w:szCs w:val="20"/>
              </w:rPr>
              <w:t xml:space="preserve"> </w:t>
            </w:r>
            <w:r w:rsidR="00BD78D9" w:rsidRPr="006C4171">
              <w:rPr>
                <w:sz w:val="20"/>
                <w:szCs w:val="20"/>
              </w:rPr>
              <w:br/>
            </w:r>
            <w:r w:rsidR="009C0EE9" w:rsidRPr="006C4171">
              <w:rPr>
                <w:sz w:val="20"/>
                <w:szCs w:val="20"/>
              </w:rPr>
              <w:t xml:space="preserve">(k </w:t>
            </w:r>
            <w:r w:rsidRPr="006C4171">
              <w:rPr>
                <w:sz w:val="20"/>
                <w:szCs w:val="20"/>
              </w:rPr>
              <w:t>p</w:t>
            </w:r>
            <w:r w:rsidR="009C0EE9" w:rsidRPr="006C4171">
              <w:rPr>
                <w:sz w:val="20"/>
                <w:szCs w:val="20"/>
              </w:rPr>
              <w:t xml:space="preserve">oslednému pracovnému dňu každého nasledujúceho mesiaca) </w:t>
            </w:r>
            <w:r w:rsidR="00BD78D9" w:rsidRPr="006C4171">
              <w:rPr>
                <w:sz w:val="20"/>
                <w:szCs w:val="20"/>
              </w:rPr>
              <w:br/>
            </w:r>
            <w:r w:rsidR="009C0EE9" w:rsidRPr="006C4171">
              <w:rPr>
                <w:sz w:val="20"/>
                <w:szCs w:val="20"/>
              </w:rPr>
              <w:t>od termínu uzavretia predchádzajúceho hodnotiaceho kola.</w:t>
            </w:r>
          </w:p>
          <w:p w14:paraId="3C79D894" w14:textId="74E33385" w:rsidR="009256D9" w:rsidRPr="006C4171" w:rsidRDefault="009256D9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lastRenderedPageBreak/>
              <w:t xml:space="preserve">Schvaľovanie prebieha priebežne v poradí predkladaných </w:t>
            </w:r>
            <w:r w:rsidR="00590E06" w:rsidRPr="006C4171">
              <w:rPr>
                <w:sz w:val="20"/>
                <w:szCs w:val="20"/>
              </w:rPr>
              <w:t xml:space="preserve">žiadostí o poskytnutie nenávratného finančného príspevku  </w:t>
            </w:r>
            <w:r w:rsidR="00590E06" w:rsidRPr="006C4171">
              <w:rPr>
                <w:rFonts w:cstheme="minorHAnsi"/>
                <w:sz w:val="20"/>
                <w:szCs w:val="20"/>
              </w:rPr>
              <w:t>(ďalej len „</w:t>
            </w:r>
            <w:proofErr w:type="spellStart"/>
            <w:r w:rsidR="00590E06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590E06" w:rsidRPr="006C4171">
              <w:rPr>
                <w:rFonts w:cstheme="minorHAnsi"/>
                <w:sz w:val="20"/>
                <w:szCs w:val="20"/>
              </w:rPr>
              <w:t>“)</w:t>
            </w:r>
            <w:r w:rsidR="00B24382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systémom hodnotiacich</w:t>
            </w:r>
            <w:r w:rsidR="003D6000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 xml:space="preserve">kôl (tzv. „posudzovaných časových období“). </w:t>
            </w:r>
          </w:p>
          <w:p w14:paraId="382C8610" w14:textId="3046E7E1" w:rsidR="00293C54" w:rsidRPr="006C4171" w:rsidRDefault="009256D9" w:rsidP="00774E87">
            <w:pPr>
              <w:tabs>
                <w:tab w:val="left" w:pos="1695"/>
              </w:tabs>
              <w:spacing w:after="0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Systém hodnotiacich kôl znamená, že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sú v závislosti od dátumu predloženia zoskupované do skupín </w:t>
            </w:r>
            <w:proofErr w:type="spellStart"/>
            <w:r w:rsidR="00774E87" w:rsidRPr="006C4171">
              <w:rPr>
                <w:sz w:val="20"/>
                <w:szCs w:val="20"/>
              </w:rPr>
              <w:t>t.j</w:t>
            </w:r>
            <w:proofErr w:type="spellEnd"/>
            <w:r w:rsidR="00774E87" w:rsidRPr="006C4171">
              <w:rPr>
                <w:sz w:val="20"/>
                <w:szCs w:val="20"/>
              </w:rPr>
              <w:t xml:space="preserve">. </w:t>
            </w:r>
            <w:r w:rsidRPr="006C4171">
              <w:rPr>
                <w:b/>
                <w:sz w:val="20"/>
                <w:szCs w:val="20"/>
              </w:rPr>
              <w:t>hodnotiacich kôl</w:t>
            </w:r>
            <w:r w:rsidRPr="006C4171">
              <w:rPr>
                <w:sz w:val="20"/>
                <w:szCs w:val="20"/>
              </w:rPr>
              <w:t xml:space="preserve">. </w:t>
            </w:r>
            <w:r w:rsidR="00774E87" w:rsidRPr="006C4171">
              <w:rPr>
                <w:sz w:val="20"/>
                <w:szCs w:val="20"/>
              </w:rPr>
              <w:t xml:space="preserve">Poskytovateľ zoskupuje a priebežne zaraďuje predkladané </w:t>
            </w:r>
            <w:proofErr w:type="spellStart"/>
            <w:r w:rsidR="00774E87" w:rsidRPr="006C4171">
              <w:rPr>
                <w:sz w:val="20"/>
                <w:szCs w:val="20"/>
              </w:rPr>
              <w:t>ŽoNFP</w:t>
            </w:r>
            <w:proofErr w:type="spellEnd"/>
            <w:r w:rsidR="00774E87" w:rsidRPr="006C4171">
              <w:rPr>
                <w:sz w:val="20"/>
                <w:szCs w:val="20"/>
              </w:rPr>
              <w:t xml:space="preserve"> do jednotlivých hodnotiacich kôl. </w:t>
            </w:r>
            <w:r w:rsidRPr="006C4171">
              <w:rPr>
                <w:sz w:val="20"/>
                <w:szCs w:val="20"/>
              </w:rPr>
              <w:t xml:space="preserve">Každé hodnotiace kolo má vopred stanovený konečný termín, </w:t>
            </w:r>
            <w:r w:rsidR="00774E87" w:rsidRPr="006C4171">
              <w:rPr>
                <w:sz w:val="20"/>
                <w:szCs w:val="20"/>
              </w:rPr>
              <w:t xml:space="preserve">a to </w:t>
            </w:r>
            <w:r w:rsidRPr="006C4171">
              <w:rPr>
                <w:sz w:val="20"/>
                <w:szCs w:val="20"/>
              </w:rPr>
              <w:t>posledný pracovný deň každého nasledujúceho mesiaca</w:t>
            </w:r>
            <w:r w:rsidR="00774E87" w:rsidRPr="006C4171">
              <w:rPr>
                <w:sz w:val="20"/>
                <w:szCs w:val="20"/>
              </w:rPr>
              <w:t xml:space="preserve"> od termínu uzavretia predchádzajúceho hodnotiaceho kola</w:t>
            </w:r>
            <w:r w:rsidR="00913BA7" w:rsidRPr="006C4171">
              <w:rPr>
                <w:sz w:val="20"/>
                <w:szCs w:val="20"/>
              </w:rPr>
              <w:t xml:space="preserve">. </w:t>
            </w:r>
          </w:p>
          <w:p w14:paraId="776C7D2F" w14:textId="0EFE0A6D" w:rsidR="00293C54" w:rsidRPr="006C4171" w:rsidRDefault="00293C54" w:rsidP="00293C54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Účelom systému hodnotiacich kôl je zabezpečiť plynulý priebeh schvaľovania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.</w:t>
            </w:r>
          </w:p>
          <w:p w14:paraId="6AB789B1" w14:textId="77777777" w:rsidR="009C0EE9" w:rsidRPr="006C4171" w:rsidRDefault="009C0EE9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 cieľom optimalizovať proces schvaľovania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si poskytovateľ vyhradzuje právo počas trvania výzvy aktualizovať termíny uzavretia jednotlivých hodnotiacich kôl, resp. upraviť interval pre uzavretie hodnotiacich kôl. </w:t>
            </w:r>
          </w:p>
          <w:p w14:paraId="1E2A394C" w14:textId="77777777" w:rsidR="009C0EE9" w:rsidRPr="006C4171" w:rsidRDefault="009C0EE9" w:rsidP="00BD78D9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Aktualizácia termínov uzavretia hodnotiacich kôl sa nepovažuje za zmenu výzvy.</w:t>
            </w:r>
          </w:p>
          <w:p w14:paraId="54E4E4F6" w14:textId="65A84CE0" w:rsidR="00EF4B28" w:rsidRPr="006C4171" w:rsidRDefault="003F48F9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môže uzavrieť výzvu na predkladanie </w:t>
            </w:r>
            <w:proofErr w:type="spellStart"/>
            <w:r w:rsidR="00913BA7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913BA7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v prípade vyčerpania finančných prostriedkov alokovaných na výzvu</w:t>
            </w:r>
            <w:r w:rsidR="00664534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alebo z dôvodu nedostatočného dopytu zo strany potenciálnych žiadateľov</w:t>
            </w:r>
            <w:r w:rsidR="00EF4B28"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6C308EBA" w14:textId="406562CD" w:rsidR="003F48F9" w:rsidRPr="006C4171" w:rsidRDefault="00EF4B28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Termíny </w:t>
            </w:r>
            <w:r w:rsidRPr="006C4171">
              <w:rPr>
                <w:sz w:val="20"/>
                <w:szCs w:val="20"/>
              </w:rPr>
              <w:t xml:space="preserve">uzávierky jednotlivých hodnotiacich kôl a informácie </w:t>
            </w:r>
            <w:r w:rsidR="003F48F9" w:rsidRPr="006C4171">
              <w:rPr>
                <w:rFonts w:cstheme="minorHAnsi"/>
                <w:sz w:val="20"/>
                <w:szCs w:val="20"/>
              </w:rPr>
              <w:t>o uzavretí výzvy bud</w:t>
            </w:r>
            <w:r w:rsidRPr="006C4171">
              <w:rPr>
                <w:rFonts w:cstheme="minorHAnsi"/>
                <w:sz w:val="20"/>
                <w:szCs w:val="20"/>
              </w:rPr>
              <w:t>ú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zverejnen</w:t>
            </w:r>
            <w:r w:rsidR="00847195" w:rsidRPr="006C4171">
              <w:rPr>
                <w:rFonts w:cstheme="minorHAnsi"/>
                <w:sz w:val="20"/>
                <w:szCs w:val="20"/>
              </w:rPr>
              <w:t>é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prostredníctvom informačného monitorovacieho systému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2"/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(ďalej len „ITMS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“) na webovej stránke </w:t>
            </w:r>
            <w:r w:rsidR="00B3714A">
              <w:fldChar w:fldCharType="begin"/>
            </w:r>
            <w:ins w:id="1" w:author="Používateľ" w:date="2025-10-29T12:25:00Z">
              <w:r w:rsidR="00146751">
                <w:instrText>HYPERLINK "https://portal.itms21.sk/"</w:instrText>
              </w:r>
            </w:ins>
            <w:del w:id="2" w:author="Používateľ" w:date="2025-10-29T12:23:00Z">
              <w:r w:rsidR="00B3714A" w:rsidDel="0001356F">
                <w:delInstrText xml:space="preserve"> HYPERLINK "https://portal.itms21.sk/" </w:delInstrText>
              </w:r>
            </w:del>
            <w:r w:rsidR="00B3714A">
              <w:fldChar w:fldCharType="separate"/>
            </w:r>
            <w:r w:rsidR="00082661" w:rsidRPr="006C4171">
              <w:rPr>
                <w:rStyle w:val="Hypertextovprepojenie"/>
                <w:rFonts w:cstheme="minorHAnsi"/>
                <w:sz w:val="20"/>
                <w:szCs w:val="20"/>
              </w:rPr>
              <w:t>https://portal.itms21.sk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082661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9256D9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a na webovej stránke  </w:t>
            </w:r>
            <w:r w:rsidR="00B3714A">
              <w:fldChar w:fldCharType="begin"/>
            </w:r>
            <w:ins w:id="3" w:author="Používateľ" w:date="2025-10-29T12:25:00Z">
              <w:r w:rsidR="00146751">
                <w:instrText>HYPERLINK "http://www.mpsr.sk/"</w:instrText>
              </w:r>
            </w:ins>
            <w:del w:id="4" w:author="Používateľ" w:date="2025-10-29T12:23:00Z">
              <w:r w:rsidR="00B3714A" w:rsidDel="0001356F">
                <w:delInstrText xml:space="preserve"> HYPERLINK "http://www.mpsr.sk/" </w:delInstrText>
              </w:r>
            </w:del>
            <w:r w:rsidR="00B3714A">
              <w:fldChar w:fldCharType="separate"/>
            </w:r>
            <w:r w:rsidR="0075509F" w:rsidRPr="006C4171">
              <w:rPr>
                <w:rStyle w:val="Hypertextovprepojenie"/>
                <w:rFonts w:cstheme="minorHAnsi"/>
                <w:sz w:val="20"/>
                <w:szCs w:val="20"/>
              </w:rPr>
              <w:t>www.mpsr.sk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.  </w:t>
            </w:r>
          </w:p>
          <w:p w14:paraId="1DE05BDA" w14:textId="088CD6AD" w:rsidR="00EF4B28" w:rsidRPr="006C4171" w:rsidRDefault="00EF4B28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prípade, ak termín uzavretia hodnotiaceho kola pripadne na deň pracovného pokoja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"/>
            </w:r>
            <w:r w:rsidRPr="006C4171">
              <w:rPr>
                <w:sz w:val="20"/>
                <w:szCs w:val="20"/>
              </w:rPr>
              <w:t xml:space="preserve">, za termín uzavretia hodnotiaceho kola </w:t>
            </w:r>
            <w:r w:rsidR="00293C54" w:rsidRPr="006C4171">
              <w:rPr>
                <w:sz w:val="20"/>
                <w:szCs w:val="20"/>
              </w:rPr>
              <w:t xml:space="preserve">sa považuje </w:t>
            </w:r>
            <w:r w:rsidRPr="006C4171">
              <w:rPr>
                <w:sz w:val="20"/>
                <w:szCs w:val="20"/>
              </w:rPr>
              <w:t>prvý nasledujúci pracovný deň.</w:t>
            </w:r>
          </w:p>
          <w:p w14:paraId="43306B6C" w14:textId="0A90918C" w:rsidR="0027187C" w:rsidRPr="006C4171" w:rsidRDefault="00EF4B28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Žiadateľ môže predložiť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kedykoľvek </w:t>
            </w:r>
            <w:r w:rsidR="00E4004E" w:rsidRPr="006C4171">
              <w:rPr>
                <w:sz w:val="20"/>
                <w:szCs w:val="20"/>
              </w:rPr>
              <w:t xml:space="preserve">v rámci aktuálneho hodnotiaceho kola tejto výzvy </w:t>
            </w:r>
            <w:r w:rsidRPr="006C4171">
              <w:rPr>
                <w:sz w:val="20"/>
                <w:szCs w:val="20"/>
              </w:rPr>
              <w:t xml:space="preserve">až do uzatvorenia výzvy. </w:t>
            </w:r>
          </w:p>
          <w:p w14:paraId="1AE63C34" w14:textId="5F4A1D2E" w:rsidR="00EF4B28" w:rsidRPr="006C4171" w:rsidRDefault="00EF4B28" w:rsidP="008856D2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Žiadateľ nie je oprávnený opätovne predložiť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v rámci výzvy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 xml:space="preserve">v prípade, ak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s rovnakým predmetom projektu už bola schválená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v rámci tejto</w:t>
            </w:r>
            <w:r w:rsidR="00293C54" w:rsidRPr="006C4171">
              <w:rPr>
                <w:b/>
                <w:bCs/>
                <w:sz w:val="20"/>
                <w:szCs w:val="20"/>
              </w:rPr>
              <w:t>,</w:t>
            </w:r>
            <w:r w:rsidRPr="006C4171">
              <w:rPr>
                <w:b/>
                <w:bCs/>
                <w:sz w:val="20"/>
                <w:szCs w:val="20"/>
              </w:rPr>
              <w:t xml:space="preserve"> alebo inej výzvy PRH 21-27, alebo ak schvaľovanie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 xml:space="preserve">s rovnakým predmetom projektu ešte nebolo ukončené právoplatným rozhodnutím o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a stále prebieha konanie o predmetnej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</w:t>
            </w:r>
            <w:r w:rsidR="00BD78D9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>. uvedené obmedzenie sa týka aj prípadov, kedy voči vydanému rozhodnutiu bolo podané odvolanie v súlade s § 19, zákona č.121/2022 Z.</w:t>
            </w:r>
            <w:r w:rsidR="005A1572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>z. o príspevkoch z fondov Európskej únie a o zmene a doplnení niektorých zákonov a rozhodnutie nenadobudlo právoplatnosť).</w:t>
            </w:r>
          </w:p>
        </w:tc>
      </w:tr>
    </w:tbl>
    <w:p w14:paraId="5BA4CF0C" w14:textId="2024B9DE" w:rsidR="00EC51C4" w:rsidRDefault="00EC51C4"/>
    <w:p w14:paraId="3BFB4A0C" w14:textId="77777777" w:rsidR="000C5186" w:rsidRPr="006C4171" w:rsidRDefault="000C5186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7891"/>
      </w:tblGrid>
      <w:tr w:rsidR="00B60960" w:rsidRPr="006C4171" w14:paraId="3296F969" w14:textId="77777777" w:rsidTr="00AF58EE">
        <w:trPr>
          <w:trHeight w:val="494"/>
          <w:jc w:val="center"/>
        </w:trPr>
        <w:tc>
          <w:tcPr>
            <w:tcW w:w="9776" w:type="dxa"/>
            <w:gridSpan w:val="2"/>
            <w:shd w:val="clear" w:color="auto" w:fill="E2EFD9" w:themeFill="accent6" w:themeFillTint="33"/>
            <w:vAlign w:val="center"/>
          </w:tcPr>
          <w:p w14:paraId="5CA7F60B" w14:textId="77777777" w:rsidR="00B60960" w:rsidRPr="006C4171" w:rsidRDefault="00B60960" w:rsidP="00AF58EE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</w:rPr>
              <w:lastRenderedPageBreak/>
              <w:t>Financovanie projektu</w:t>
            </w:r>
          </w:p>
        </w:tc>
      </w:tr>
      <w:tr w:rsidR="00B60960" w:rsidRPr="006C4171" w14:paraId="65930AA4" w14:textId="77777777" w:rsidTr="004D48A0">
        <w:trPr>
          <w:jc w:val="center"/>
        </w:trPr>
        <w:tc>
          <w:tcPr>
            <w:tcW w:w="1885" w:type="dxa"/>
            <w:shd w:val="clear" w:color="auto" w:fill="E2EFD9" w:themeFill="accent6" w:themeFillTint="33"/>
          </w:tcPr>
          <w:p w14:paraId="64EAFCD2" w14:textId="77777777" w:rsidR="00B60960" w:rsidRPr="006C4171" w:rsidRDefault="00B60960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Miera spolufinancovania (intenzita pomoci)</w:t>
            </w:r>
          </w:p>
        </w:tc>
        <w:tc>
          <w:tcPr>
            <w:tcW w:w="7891" w:type="dxa"/>
            <w:shd w:val="clear" w:color="auto" w:fill="auto"/>
            <w:vAlign w:val="center"/>
          </w:tcPr>
          <w:p w14:paraId="25F1EFAA" w14:textId="567E07B4" w:rsidR="00B60960" w:rsidRPr="006C4171" w:rsidRDefault="00B60960" w:rsidP="008E67CE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Financovanie celkových oprávnených výdavkov projektu bude v rámci tejto výzvy realizované </w:t>
            </w:r>
            <w:r w:rsidR="00BD78D9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 xml:space="preserve">v súlade so Stratégiou financovania EFRR, ESF+, KF, FST a ENRAF na programové obdobie </w:t>
            </w:r>
            <w:r w:rsidR="006C4643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 xml:space="preserve">2021 – 2027.  </w:t>
            </w:r>
          </w:p>
          <w:p w14:paraId="4D840B66" w14:textId="77777777" w:rsidR="00B60960" w:rsidRPr="006C4171" w:rsidRDefault="00B60960" w:rsidP="00B60960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</w:p>
          <w:p w14:paraId="5DB61C33" w14:textId="242F4001" w:rsidR="00B60960" w:rsidRPr="006C4171" w:rsidRDefault="00B60960" w:rsidP="00B60960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Výzva stanovuje </w:t>
            </w:r>
            <w:r w:rsidR="00FB3747" w:rsidRPr="006C4171">
              <w:rPr>
                <w:rFonts w:cstheme="minorHAnsi"/>
                <w:sz w:val="20"/>
              </w:rPr>
              <w:t xml:space="preserve">percentuálny (%) </w:t>
            </w:r>
            <w:r w:rsidR="004E398A" w:rsidRPr="006C4171">
              <w:rPr>
                <w:rFonts w:cstheme="minorHAnsi"/>
                <w:sz w:val="20"/>
              </w:rPr>
              <w:t xml:space="preserve">podiel </w:t>
            </w:r>
            <w:r w:rsidRPr="006C4171">
              <w:rPr>
                <w:rFonts w:cstheme="minorHAnsi"/>
                <w:sz w:val="20"/>
              </w:rPr>
              <w:t>spolufinancovania z</w:t>
            </w:r>
            <w:r w:rsidR="00773B70" w:rsidRPr="006C4171">
              <w:rPr>
                <w:rFonts w:cstheme="minorHAnsi"/>
                <w:sz w:val="20"/>
              </w:rPr>
              <w:t>o</w:t>
            </w:r>
            <w:r w:rsidRPr="006C4171">
              <w:rPr>
                <w:rFonts w:cstheme="minorHAnsi"/>
                <w:sz w:val="20"/>
              </w:rPr>
              <w:t xml:space="preserve"> zdroj</w:t>
            </w:r>
            <w:r w:rsidR="00264C9C" w:rsidRPr="006C4171">
              <w:rPr>
                <w:rFonts w:cstheme="minorHAnsi"/>
                <w:sz w:val="20"/>
              </w:rPr>
              <w:t>ov</w:t>
            </w:r>
            <w:r w:rsidRPr="006C4171">
              <w:rPr>
                <w:rFonts w:cstheme="minorHAnsi"/>
                <w:sz w:val="20"/>
              </w:rPr>
              <w:t xml:space="preserve"> EÚ, štátneho rozpočtu a vlastných zdrojov žiadateľa</w:t>
            </w:r>
            <w:r w:rsidR="00773B70" w:rsidRPr="006C4171">
              <w:rPr>
                <w:rFonts w:cstheme="minorHAnsi"/>
                <w:sz w:val="20"/>
              </w:rPr>
              <w:t xml:space="preserve"> </w:t>
            </w:r>
            <w:r w:rsidR="00264C9C" w:rsidRPr="006C4171">
              <w:rPr>
                <w:rFonts w:cstheme="minorHAnsi"/>
                <w:sz w:val="20"/>
              </w:rPr>
              <w:t>nasledovne</w:t>
            </w:r>
            <w:r w:rsidR="00773B70" w:rsidRPr="006C4171">
              <w:rPr>
                <w:rFonts w:cstheme="minorHAnsi"/>
                <w:sz w:val="20"/>
              </w:rPr>
              <w:t>:</w:t>
            </w:r>
          </w:p>
          <w:tbl>
            <w:tblPr>
              <w:tblpPr w:leftFromText="141" w:rightFromText="141" w:vertAnchor="text" w:horzAnchor="margin" w:tblpY="227"/>
              <w:tblOverlap w:val="never"/>
              <w:tblW w:w="75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268"/>
              <w:gridCol w:w="2693"/>
            </w:tblGrid>
            <w:tr w:rsidR="00B60960" w:rsidRPr="006C4171" w14:paraId="1027A51F" w14:textId="77777777" w:rsidTr="008E153E">
              <w:tc>
                <w:tcPr>
                  <w:tcW w:w="481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2E64A9B2" w14:textId="77777777" w:rsidR="00B60960" w:rsidRPr="006C4171" w:rsidRDefault="00B60960" w:rsidP="00B60960">
                  <w:pPr>
                    <w:spacing w:after="0" w:line="240" w:lineRule="auto"/>
                    <w:ind w:left="62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                                            Kategória </w:t>
                  </w: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br/>
                    <w:t xml:space="preserve">                                                 prijímateľa </w:t>
                  </w:r>
                </w:p>
                <w:p w14:paraId="66CECAFB" w14:textId="77777777" w:rsidR="00B60960" w:rsidRPr="006C4171" w:rsidRDefault="00B60960" w:rsidP="00B60960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Zdroj </w:t>
                  </w: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br/>
                    <w:t xml:space="preserve">financovania </w:t>
                  </w:r>
                </w:p>
                <w:p w14:paraId="264DFDAA" w14:textId="77777777" w:rsidR="00B60960" w:rsidRPr="006C4171" w:rsidRDefault="00B60960" w:rsidP="00B60960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92D9D" w14:textId="77777777" w:rsidR="00B60960" w:rsidRPr="006C4171" w:rsidRDefault="005C3806" w:rsidP="00A059BF">
                  <w:pPr>
                    <w:spacing w:after="0" w:line="240" w:lineRule="auto"/>
                    <w:ind w:left="-60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sz w:val="20"/>
                      <w:szCs w:val="20"/>
                    </w:rPr>
                    <w:t>MSP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4"/>
                  </w:r>
                  <w:r w:rsidRPr="006C4171">
                    <w:rPr>
                      <w:sz w:val="20"/>
                      <w:szCs w:val="20"/>
                    </w:rPr>
                    <w:t>, ostatné podniky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5"/>
                  </w:r>
                </w:p>
              </w:tc>
            </w:tr>
            <w:tr w:rsidR="00B60960" w:rsidRPr="006C4171" w14:paraId="523814CF" w14:textId="77777777" w:rsidTr="008E153E">
              <w:tc>
                <w:tcPr>
                  <w:tcW w:w="4815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5BF65BDE" w14:textId="77777777" w:rsidR="00B60960" w:rsidRPr="006C4171" w:rsidRDefault="00B60960" w:rsidP="00A059BF">
                  <w:pPr>
                    <w:spacing w:after="0" w:line="240" w:lineRule="auto"/>
                    <w:ind w:left="62"/>
                    <w:jc w:val="right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F4A0A" w14:textId="77777777" w:rsidR="00B60960" w:rsidRPr="006C4171" w:rsidRDefault="00B60960" w:rsidP="00A059BF">
                  <w:pPr>
                    <w:spacing w:after="0" w:line="240" w:lineRule="auto"/>
                    <w:ind w:left="-60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Základné pravidlá financovania pre EFRR</w:t>
                  </w:r>
                </w:p>
              </w:tc>
            </w:tr>
            <w:tr w:rsidR="00B60960" w:rsidRPr="006C4171" w14:paraId="07987116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83255C" w14:textId="77777777" w:rsidR="00B60960" w:rsidRPr="006C4171" w:rsidRDefault="00B60960" w:rsidP="0006277B">
                  <w:pPr>
                    <w:spacing w:after="0" w:line="240" w:lineRule="auto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Zdroje EÚ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3D244B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ENRAF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A64455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35,00 %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6"/>
                  </w:r>
                </w:p>
              </w:tc>
            </w:tr>
            <w:tr w:rsidR="00B60960" w:rsidRPr="006C4171" w14:paraId="4E6AF3B6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7044C" w14:textId="77777777" w:rsidR="00B60960" w:rsidRPr="006C4171" w:rsidRDefault="00B60960" w:rsidP="00A059BF">
                  <w:pPr>
                    <w:spacing w:after="0" w:line="240" w:lineRule="auto"/>
                    <w:ind w:left="62" w:firstLineChars="1" w:firstLine="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Národné zdroje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CD75D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Štátny rozpočet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ED916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15,00 %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7"/>
                  </w:r>
                </w:p>
              </w:tc>
            </w:tr>
            <w:tr w:rsidR="00B60960" w:rsidRPr="006C4171" w14:paraId="780C9D47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47B55" w14:textId="77DEEBDB" w:rsidR="00B60960" w:rsidRPr="006C4171" w:rsidRDefault="0006277B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Vlastné zdroje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C7380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Prijímateľ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7C6A5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5</w:t>
                  </w:r>
                  <w:r w:rsidR="00B60960" w:rsidRPr="006C4171">
                    <w:rPr>
                      <w:sz w:val="20"/>
                      <w:szCs w:val="20"/>
                    </w:rPr>
                    <w:t>0,00 %</w:t>
                  </w:r>
                </w:p>
              </w:tc>
            </w:tr>
            <w:tr w:rsidR="00B60960" w:rsidRPr="006C4171" w14:paraId="7D3585B1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FA9805" w14:textId="77777777" w:rsidR="00B60960" w:rsidRPr="006C4171" w:rsidRDefault="00B60960" w:rsidP="00A059BF">
                  <w:pPr>
                    <w:spacing w:after="0" w:line="240" w:lineRule="auto"/>
                    <w:ind w:left="62" w:firstLineChars="1" w:firstLine="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Celkové oprávnené výdavky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6A899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EB292" w14:textId="77777777" w:rsidR="00B60960" w:rsidRPr="006C4171" w:rsidRDefault="00B60960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100,00 %</w:t>
                  </w:r>
                </w:p>
              </w:tc>
            </w:tr>
          </w:tbl>
          <w:p w14:paraId="0956E4C5" w14:textId="77777777" w:rsidR="00B60960" w:rsidRPr="006C4171" w:rsidRDefault="005C3806" w:rsidP="005C3806">
            <w:pPr>
              <w:spacing w:before="120" w:after="120" w:line="240" w:lineRule="auto"/>
              <w:ind w:right="304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  </w:t>
            </w:r>
          </w:p>
        </w:tc>
      </w:tr>
      <w:tr w:rsidR="00B60960" w:rsidRPr="006C4171" w14:paraId="0EC40E54" w14:textId="77777777" w:rsidTr="005C3806">
        <w:trPr>
          <w:jc w:val="center"/>
        </w:trPr>
        <w:tc>
          <w:tcPr>
            <w:tcW w:w="1885" w:type="dxa"/>
            <w:shd w:val="clear" w:color="auto" w:fill="E2EFD9" w:themeFill="accent6" w:themeFillTint="33"/>
            <w:vAlign w:val="center"/>
          </w:tcPr>
          <w:p w14:paraId="550C34CE" w14:textId="77777777" w:rsidR="00B60960" w:rsidRPr="006C4171" w:rsidRDefault="00B60960" w:rsidP="00EB1B8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Fond</w:t>
            </w:r>
          </w:p>
        </w:tc>
        <w:tc>
          <w:tcPr>
            <w:tcW w:w="7891" w:type="dxa"/>
            <w:shd w:val="clear" w:color="auto" w:fill="auto"/>
            <w:vAlign w:val="center"/>
          </w:tcPr>
          <w:p w14:paraId="5052AD02" w14:textId="77777777" w:rsidR="00B60960" w:rsidRPr="006C4171" w:rsidRDefault="005C3806" w:rsidP="00F519BC">
            <w:pPr>
              <w:tabs>
                <w:tab w:val="left" w:pos="1695"/>
              </w:tabs>
              <w:spacing w:before="240"/>
              <w:rPr>
                <w:rFonts w:cstheme="minorHAnsi"/>
                <w:sz w:val="20"/>
              </w:rPr>
            </w:pPr>
            <w:r w:rsidRPr="006C4171">
              <w:rPr>
                <w:sz w:val="20"/>
              </w:rPr>
              <w:t xml:space="preserve">Európsky námorný, rybolovný a akvakultúrny fond </w:t>
            </w:r>
            <w:r w:rsidR="00F12A9D" w:rsidRPr="006C4171">
              <w:rPr>
                <w:sz w:val="20"/>
              </w:rPr>
              <w:t>–</w:t>
            </w:r>
            <w:r w:rsidRPr="006C4171">
              <w:rPr>
                <w:sz w:val="20"/>
              </w:rPr>
              <w:t xml:space="preserve"> ENRAF</w:t>
            </w:r>
          </w:p>
        </w:tc>
      </w:tr>
    </w:tbl>
    <w:p w14:paraId="126675E0" w14:textId="5E760C5E" w:rsidR="007D747D" w:rsidRPr="006C4171" w:rsidRDefault="007D747D"/>
    <w:p w14:paraId="71C56084" w14:textId="77777777" w:rsidR="007D747D" w:rsidRPr="006C4171" w:rsidRDefault="007D747D">
      <w:r w:rsidRPr="006C4171">
        <w:br w:type="page"/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7641"/>
      </w:tblGrid>
      <w:tr w:rsidR="00867596" w:rsidRPr="006C4171" w14:paraId="39E73961" w14:textId="77777777" w:rsidTr="00B22724">
        <w:trPr>
          <w:trHeight w:hRule="exact" w:val="619"/>
          <w:jc w:val="center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14:paraId="7FC4BF2E" w14:textId="4FEAE2AC" w:rsidR="00867596" w:rsidRPr="006C4171" w:rsidRDefault="00867596" w:rsidP="000423C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6C4171">
              <w:rPr>
                <w:rFonts w:cstheme="minorHAnsi"/>
                <w:b/>
                <w:szCs w:val="20"/>
              </w:rPr>
              <w:lastRenderedPageBreak/>
              <w:t>Podmienky poskytnutia príspevku</w:t>
            </w:r>
          </w:p>
        </w:tc>
      </w:tr>
      <w:tr w:rsidR="00867596" w:rsidRPr="006C4171" w14:paraId="282FF6BC" w14:textId="77777777" w:rsidTr="00B22724">
        <w:trPr>
          <w:jc w:val="center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769106D7" w14:textId="63E3203D" w:rsidR="001E24F4" w:rsidRPr="006C4171" w:rsidRDefault="00867596" w:rsidP="008E67CE">
            <w:pPr>
              <w:pStyle w:val="Odsekzoznamu"/>
              <w:tabs>
                <w:tab w:val="left" w:pos="1695"/>
              </w:tabs>
              <w:spacing w:after="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Podmienky poskytnutia príspevku </w:t>
            </w:r>
            <w:r w:rsidRPr="006C4171">
              <w:rPr>
                <w:rFonts w:cstheme="minorHAnsi"/>
                <w:sz w:val="20"/>
                <w:szCs w:val="20"/>
              </w:rPr>
              <w:t xml:space="preserve">(ďalej </w:t>
            </w:r>
            <w:r w:rsidR="00BD78D9" w:rsidRPr="006C4171">
              <w:rPr>
                <w:rFonts w:cstheme="minorHAnsi"/>
                <w:sz w:val="20"/>
                <w:szCs w:val="20"/>
              </w:rPr>
              <w:t>len</w:t>
            </w:r>
            <w:r w:rsidRPr="006C4171">
              <w:rPr>
                <w:rFonts w:cstheme="minorHAnsi"/>
                <w:sz w:val="20"/>
                <w:szCs w:val="20"/>
              </w:rPr>
              <w:t xml:space="preserve"> „PPP“)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predstavujú súbor podmienok overovaných poskytovateľom, </w:t>
            </w:r>
            <w:r w:rsidR="00143DDD" w:rsidRPr="006C4171">
              <w:rPr>
                <w:rFonts w:cstheme="minorHAnsi"/>
                <w:sz w:val="20"/>
                <w:szCs w:val="20"/>
              </w:rPr>
              <w:t>ktorých splnenie je nevyhnutným predpokladom</w:t>
            </w:r>
            <w:r w:rsidR="00143DDD" w:rsidRPr="006C4171" w:rsidDel="00143DDD">
              <w:rPr>
                <w:rFonts w:cstheme="minorHAnsi"/>
                <w:sz w:val="20"/>
                <w:szCs w:val="20"/>
              </w:rPr>
              <w:t xml:space="preserve"> 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na </w:t>
            </w:r>
            <w:r w:rsidR="001E24F4" w:rsidRPr="006C4171">
              <w:rPr>
                <w:rFonts w:cstheme="minorHAnsi"/>
                <w:sz w:val="20"/>
                <w:szCs w:val="20"/>
              </w:rPr>
              <w:t>schválen</w:t>
            </w:r>
            <w:r w:rsidR="00143DDD" w:rsidRPr="006C4171">
              <w:rPr>
                <w:rFonts w:cstheme="minorHAnsi"/>
                <w:sz w:val="20"/>
                <w:szCs w:val="20"/>
              </w:rPr>
              <w:t>ie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E24F4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1E24F4" w:rsidRPr="006C4171">
              <w:rPr>
                <w:rFonts w:cstheme="minorHAnsi"/>
                <w:sz w:val="20"/>
                <w:szCs w:val="20"/>
              </w:rPr>
              <w:t>, uzatvoren</w:t>
            </w:r>
            <w:r w:rsidR="00143DDD" w:rsidRPr="006C4171">
              <w:rPr>
                <w:rFonts w:cstheme="minorHAnsi"/>
                <w:sz w:val="20"/>
                <w:szCs w:val="20"/>
              </w:rPr>
              <w:t>ie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zmluv</w:t>
            </w:r>
            <w:r w:rsidR="00143DDD" w:rsidRPr="006C4171">
              <w:rPr>
                <w:rFonts w:cstheme="minorHAnsi"/>
                <w:sz w:val="20"/>
                <w:szCs w:val="20"/>
              </w:rPr>
              <w:t>y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o NFP, a ktoré musí prijímateľ</w:t>
            </w:r>
            <w:r w:rsidR="001E24F4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8"/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splniť, 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na poskytnutie </w:t>
            </w:r>
            <w:r w:rsidR="008856D2" w:rsidRPr="006C4171">
              <w:rPr>
                <w:rFonts w:cstheme="minorHAnsi"/>
                <w:sz w:val="20"/>
                <w:szCs w:val="20"/>
              </w:rPr>
              <w:t>nenávratn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ého </w:t>
            </w:r>
            <w:r w:rsidR="008856D2" w:rsidRPr="006C4171">
              <w:rPr>
                <w:rFonts w:cstheme="minorHAnsi"/>
                <w:sz w:val="20"/>
                <w:szCs w:val="20"/>
              </w:rPr>
              <w:t>finančn</w:t>
            </w:r>
            <w:r w:rsidR="00143DDD" w:rsidRPr="006C4171">
              <w:rPr>
                <w:rFonts w:cstheme="minorHAnsi"/>
                <w:sz w:val="20"/>
                <w:szCs w:val="20"/>
              </w:rPr>
              <w:t>ého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príspevk</w:t>
            </w:r>
            <w:r w:rsidR="00143DDD" w:rsidRPr="006C4171">
              <w:rPr>
                <w:rFonts w:cstheme="minorHAnsi"/>
                <w:sz w:val="20"/>
                <w:szCs w:val="20"/>
              </w:rPr>
              <w:t>u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(ďalej len „NFP“)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9DD766F" w14:textId="02EC44C3" w:rsidR="0006277B" w:rsidRPr="006C4171" w:rsidRDefault="0006277B" w:rsidP="00B22724">
            <w:pPr>
              <w:pStyle w:val="Odsekzoznamu"/>
              <w:tabs>
                <w:tab w:val="left" w:pos="1695"/>
              </w:tabs>
              <w:spacing w:after="0"/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Účelom definovania </w:t>
            </w:r>
            <w:r w:rsidR="00590E06" w:rsidRPr="006C4171">
              <w:rPr>
                <w:rFonts w:cstheme="minorHAnsi"/>
                <w:sz w:val="20"/>
                <w:szCs w:val="20"/>
              </w:rPr>
              <w:t xml:space="preserve">PPP </w:t>
            </w:r>
            <w:r w:rsidRPr="006C4171">
              <w:rPr>
                <w:rFonts w:cstheme="minorHAnsi"/>
                <w:sz w:val="20"/>
                <w:szCs w:val="20"/>
              </w:rPr>
              <w:t>je zabezpečiť implementáciu projektu, ktorý prispieva k plneniu cieľov PRH 21-27</w:t>
            </w:r>
            <w:r w:rsidR="001C5AE7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a ktorého podpora je v súlade s požiadavkami vyplývajúcimi z legislatívy EÚ a SR.</w:t>
            </w:r>
            <w:r w:rsidR="00B22724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Poskytovateľ overuje splnenie PPP v rôznych fázach konania o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, pred uzavretím 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zmluvy </w:t>
            </w:r>
            <w:r w:rsidR="003B3141" w:rsidRPr="006C4171">
              <w:rPr>
                <w:rFonts w:cstheme="minorHAnsi"/>
                <w:sz w:val="20"/>
                <w:szCs w:val="20"/>
              </w:rPr>
              <w:t>o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3B3141" w:rsidRPr="006C4171">
              <w:rPr>
                <w:rFonts w:cstheme="minorHAnsi"/>
                <w:sz w:val="20"/>
                <w:szCs w:val="20"/>
              </w:rPr>
              <w:t>NFP</w:t>
            </w:r>
            <w:r w:rsidRPr="006C4171">
              <w:rPr>
                <w:rFonts w:cstheme="minorHAnsi"/>
                <w:sz w:val="20"/>
                <w:szCs w:val="20"/>
              </w:rPr>
              <w:t>, a</w:t>
            </w:r>
            <w:r w:rsidR="00143DDD" w:rsidRPr="006C4171">
              <w:rPr>
                <w:rFonts w:cstheme="minorHAnsi"/>
                <w:sz w:val="20"/>
                <w:szCs w:val="20"/>
              </w:rPr>
              <w:t>ko</w:t>
            </w:r>
            <w:r w:rsidRPr="006C4171">
              <w:rPr>
                <w:rFonts w:cstheme="minorHAnsi"/>
                <w:sz w:val="20"/>
                <w:szCs w:val="20"/>
              </w:rPr>
              <w:t xml:space="preserve"> aj v procese implementácie projektu, ktoré musí prijímateľ splniť na to, aby mu bol vyplatený príslušný NFP. </w:t>
            </w:r>
          </w:p>
          <w:p w14:paraId="58243B25" w14:textId="77777777" w:rsidR="008642C5" w:rsidRPr="006C4171" w:rsidRDefault="008642C5" w:rsidP="0006277B">
            <w:pPr>
              <w:pStyle w:val="Odsekzoznamu"/>
              <w:tabs>
                <w:tab w:val="left" w:pos="1695"/>
              </w:tabs>
              <w:spacing w:after="120"/>
              <w:ind w:left="28"/>
              <w:jc w:val="both"/>
              <w:rPr>
                <w:rFonts w:cstheme="minorHAnsi"/>
                <w:sz w:val="20"/>
                <w:szCs w:val="20"/>
              </w:rPr>
            </w:pPr>
          </w:p>
          <w:p w14:paraId="00154470" w14:textId="5D963862" w:rsidR="0006277B" w:rsidRPr="006C4171" w:rsidRDefault="00B017D1" w:rsidP="0006277B">
            <w:pPr>
              <w:pStyle w:val="Odsekzoznamu"/>
              <w:tabs>
                <w:tab w:val="left" w:pos="1695"/>
              </w:tabs>
              <w:spacing w:after="120"/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PPP </w:t>
            </w:r>
            <w:r w:rsidR="0006277B" w:rsidRPr="006C4171">
              <w:rPr>
                <w:rFonts w:cstheme="minorHAnsi"/>
                <w:sz w:val="20"/>
                <w:szCs w:val="20"/>
              </w:rPr>
              <w:t>musia byť zo strany žiadateľa splnené:</w:t>
            </w:r>
          </w:p>
          <w:p w14:paraId="4AEF346F" w14:textId="06C485F1" w:rsidR="0006277B" w:rsidRPr="006C4171" w:rsidRDefault="0006277B" w:rsidP="0006277B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počas celej doby </w:t>
            </w:r>
            <w:r w:rsidR="00B017D1" w:rsidRPr="006C4171">
              <w:rPr>
                <w:rFonts w:cstheme="minorHAnsi"/>
                <w:sz w:val="20"/>
                <w:szCs w:val="20"/>
              </w:rPr>
              <w:t>konania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o </w:t>
            </w:r>
            <w:r w:rsidR="00B017D1" w:rsidRPr="006C417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B017D1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B017D1" w:rsidRPr="006C4171">
              <w:rPr>
                <w:rFonts w:cstheme="minorHAnsi"/>
                <w:sz w:val="20"/>
                <w:szCs w:val="20"/>
              </w:rPr>
              <w:t>,</w:t>
            </w:r>
          </w:p>
          <w:p w14:paraId="55BB658F" w14:textId="3C531E8B" w:rsidR="0006277B" w:rsidRPr="006C4171" w:rsidRDefault="0006277B" w:rsidP="0006277B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v čase medzi vydaním rozhodnutia o schválení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 uzavretím 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zmluvy </w:t>
            </w:r>
            <w:r w:rsidRPr="006C4171">
              <w:rPr>
                <w:rFonts w:cstheme="minorHAnsi"/>
                <w:sz w:val="20"/>
                <w:szCs w:val="20"/>
              </w:rPr>
              <w:t>o</w:t>
            </w:r>
            <w:r w:rsidR="00143DDD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345E3593" w14:textId="778EBE70" w:rsidR="006C4643" w:rsidRPr="006C4171" w:rsidRDefault="0006277B" w:rsidP="00591090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počas celej doby realizácie projektu, resp. trvania zmluvného vzťahu medzi poskytovateľom a prijímateľom (na základe uzavretej </w:t>
            </w:r>
            <w:r w:rsidR="00C64BD7" w:rsidRPr="006C4171">
              <w:rPr>
                <w:rFonts w:cstheme="minorHAnsi"/>
                <w:sz w:val="20"/>
                <w:szCs w:val="20"/>
              </w:rPr>
              <w:t>zmluvy o </w:t>
            </w:r>
            <w:r w:rsidR="003B3141" w:rsidRPr="006C4171">
              <w:rPr>
                <w:rFonts w:cstheme="minorHAnsi"/>
                <w:sz w:val="20"/>
                <w:szCs w:val="20"/>
              </w:rPr>
              <w:t>NFP</w:t>
            </w:r>
            <w:r w:rsidRPr="006C4171">
              <w:rPr>
                <w:rFonts w:cstheme="minorHAnsi"/>
                <w:sz w:val="20"/>
                <w:szCs w:val="20"/>
              </w:rPr>
              <w:t>)</w:t>
            </w:r>
            <w:r w:rsidR="006C4643" w:rsidRPr="006C417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6C4643" w:rsidRPr="006C4171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="006C4643" w:rsidRPr="006C4171">
              <w:rPr>
                <w:rFonts w:cstheme="minorHAnsi"/>
                <w:sz w:val="20"/>
                <w:szCs w:val="20"/>
              </w:rPr>
              <w:t xml:space="preserve">. </w:t>
            </w:r>
            <w:r w:rsidR="00E80154" w:rsidRPr="006C4171">
              <w:rPr>
                <w:rFonts w:cstheme="minorHAnsi"/>
                <w:sz w:val="20"/>
                <w:szCs w:val="20"/>
              </w:rPr>
              <w:t xml:space="preserve">aj </w:t>
            </w:r>
            <w:r w:rsidR="006C4643" w:rsidRPr="006C4171">
              <w:rPr>
                <w:rFonts w:cstheme="minorHAnsi"/>
                <w:sz w:val="20"/>
                <w:szCs w:val="20"/>
              </w:rPr>
              <w:t>v období udržateľnosti projektu</w:t>
            </w:r>
            <w:r w:rsidR="00591090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9"/>
            </w:r>
            <w:r w:rsidR="00591090" w:rsidRPr="006C4171">
              <w:rPr>
                <w:rFonts w:cstheme="minorHAnsi"/>
                <w:sz w:val="20"/>
                <w:szCs w:val="20"/>
              </w:rPr>
              <w:t xml:space="preserve"> (obdobie udržateľnosti  v zmysle čl. 65 NSU</w:t>
            </w:r>
            <w:r w:rsidR="00EB2290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10"/>
            </w:r>
            <w:r w:rsidR="00090BCA" w:rsidRPr="006C4171">
              <w:rPr>
                <w:rFonts w:cstheme="minorHAnsi"/>
                <w:sz w:val="20"/>
                <w:szCs w:val="20"/>
              </w:rPr>
              <w:t>)</w:t>
            </w:r>
            <w:r w:rsidR="006C4643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A222B" w14:textId="708EFF74" w:rsidR="006C4643" w:rsidRPr="006C4171" w:rsidRDefault="006C4643" w:rsidP="006C4643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overuje splnenie PPP v konaní 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, pred zaslaním návrhu zmluvy o NFP úspešnému žiadateľovi, </w:t>
            </w:r>
            <w:r w:rsidR="008856D2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ako aj počas platnosti a účinnosti zmluvy o NFP (počas obdobia realizácie a udržateľnosti projektu), a to v závislosti </w:t>
            </w:r>
            <w:r w:rsidR="008856D2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od času </w:t>
            </w:r>
            <w:r w:rsidR="00A2408B" w:rsidRPr="006C4171">
              <w:rPr>
                <w:rFonts w:cstheme="minorHAnsi"/>
                <w:sz w:val="20"/>
                <w:szCs w:val="20"/>
              </w:rPr>
              <w:t xml:space="preserve">(doby) </w:t>
            </w:r>
            <w:r w:rsidRPr="006C4171">
              <w:rPr>
                <w:rFonts w:cstheme="minorHAnsi"/>
                <w:sz w:val="20"/>
                <w:szCs w:val="20"/>
              </w:rPr>
              <w:t>plnenia PPP, resp. doby</w:t>
            </w:r>
            <w:r w:rsidR="001B577B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počas ktorej má byť PPP splnená. Čas (doba) plnenia PPP je uvedený priamo</w:t>
            </w:r>
            <w:r w:rsidR="00E80154" w:rsidRPr="006C4171">
              <w:rPr>
                <w:rFonts w:cstheme="minorHAnsi"/>
                <w:sz w:val="20"/>
                <w:szCs w:val="20"/>
              </w:rPr>
              <w:t xml:space="preserve"> vo výzve,</w:t>
            </w:r>
            <w:r w:rsidR="00A2408B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pri príslušnej PPP. Poskytovateľ je oprávnený overiť PPP</w:t>
            </w:r>
            <w:r w:rsidR="00E80154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alebo len niektoré z</w:t>
            </w:r>
            <w:r w:rsidR="00E80154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PPP v rámci konania o</w:t>
            </w:r>
            <w:r w:rsidR="008856D2" w:rsidRPr="006C4171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044901" w:rsidRPr="006C4171">
              <w:rPr>
                <w:rFonts w:cstheme="minorHAnsi"/>
                <w:sz w:val="20"/>
                <w:szCs w:val="20"/>
              </w:rPr>
              <w:t xml:space="preserve">aj </w:t>
            </w:r>
            <w:r w:rsidRPr="006C4171">
              <w:rPr>
                <w:rFonts w:cstheme="minorHAnsi"/>
                <w:sz w:val="20"/>
                <w:szCs w:val="20"/>
              </w:rPr>
              <w:t>priamo na mieste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u žiadateľa. </w:t>
            </w:r>
          </w:p>
          <w:p w14:paraId="543015B9" w14:textId="6A8AB742" w:rsidR="001E24F4" w:rsidRPr="006C4171" w:rsidRDefault="001E24F4" w:rsidP="001E24F4">
            <w:pPr>
              <w:pStyle w:val="Odsekzoznamu"/>
              <w:tabs>
                <w:tab w:val="left" w:pos="1695"/>
              </w:tabs>
              <w:spacing w:before="120"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PPP stanovené vo výzve musia byť splnené bez ohľadu na skutočnosť, či ich úplné znenie je priamo uvedené v texte výzvy alebo je uvádzané, resp. bližšie popísané v dokumentoch, na ktoré sa táto výzva odvoláva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napr. v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 metodickom </w:t>
            </w:r>
            <w:r w:rsidRPr="006C4171">
              <w:rPr>
                <w:rFonts w:cstheme="minorHAnsi"/>
                <w:sz w:val="20"/>
                <w:szCs w:val="20"/>
              </w:rPr>
              <w:t>dokumente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 CKO:</w:t>
            </w:r>
            <w:r w:rsidRPr="006C4171">
              <w:rPr>
                <w:rFonts w:cstheme="minorHAnsi"/>
                <w:sz w:val="20"/>
                <w:szCs w:val="20"/>
              </w:rPr>
              <w:t xml:space="preserve"> „</w:t>
            </w:r>
            <w:r w:rsidR="00B3714A">
              <w:fldChar w:fldCharType="begin"/>
            </w:r>
            <w:ins w:id="5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6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cstheme="minorHAnsi"/>
                <w:b/>
                <w:sz w:val="20"/>
                <w:szCs w:val="20"/>
              </w:rPr>
              <w:t xml:space="preserve">Všeobecná informácia k predkladaniu a schvaľovaniu </w:t>
            </w:r>
            <w:proofErr w:type="spellStart"/>
            <w:r w:rsidRPr="006C4171">
              <w:rPr>
                <w:rStyle w:val="Hypertextovprepojenie"/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B3714A">
              <w:rPr>
                <w:rStyle w:val="Hypertextovprepojenie"/>
                <w:rFonts w:cstheme="minorHAnsi"/>
                <w:b/>
                <w:sz w:val="20"/>
                <w:szCs w:val="20"/>
              </w:rPr>
              <w:fldChar w:fldCharType="end"/>
            </w:r>
            <w:r w:rsidRPr="006C4171">
              <w:rPr>
                <w:rFonts w:cstheme="minorHAnsi"/>
                <w:b/>
                <w:sz w:val="20"/>
                <w:szCs w:val="20"/>
              </w:rPr>
              <w:t>“</w:t>
            </w:r>
            <w:r w:rsidR="00685E5C" w:rsidRPr="006C4171">
              <w:rPr>
                <w:rFonts w:cstheme="minorHAnsi"/>
                <w:sz w:val="20"/>
                <w:szCs w:val="20"/>
              </w:rPr>
              <w:t>, kapitola 4.1.</w:t>
            </w:r>
            <w:r w:rsidR="002908E1" w:rsidRPr="006C4171">
              <w:rPr>
                <w:rFonts w:cstheme="minorHAnsi"/>
                <w:sz w:val="20"/>
                <w:szCs w:val="20"/>
              </w:rPr>
              <w:t xml:space="preserve"> vydanom Ministerstvom </w:t>
            </w:r>
            <w:r w:rsidR="002A2635" w:rsidRPr="006C4171">
              <w:rPr>
                <w:rFonts w:cstheme="minorHAnsi"/>
                <w:sz w:val="20"/>
                <w:szCs w:val="20"/>
              </w:rPr>
              <w:t>investícií</w:t>
            </w:r>
            <w:r w:rsidR="002908E1" w:rsidRPr="006C4171">
              <w:rPr>
                <w:rFonts w:cstheme="minorHAnsi"/>
                <w:sz w:val="20"/>
                <w:szCs w:val="20"/>
              </w:rPr>
              <w:t>, regionálneho rozvoja a </w:t>
            </w:r>
            <w:r w:rsidR="002A2635" w:rsidRPr="006C4171">
              <w:rPr>
                <w:rFonts w:cstheme="minorHAnsi"/>
                <w:sz w:val="20"/>
                <w:szCs w:val="20"/>
              </w:rPr>
              <w:t>informatizácie</w:t>
            </w:r>
            <w:r w:rsidR="002908E1" w:rsidRPr="006C4171">
              <w:rPr>
                <w:rFonts w:cstheme="minorHAnsi"/>
                <w:sz w:val="20"/>
                <w:szCs w:val="20"/>
              </w:rPr>
              <w:t xml:space="preserve"> SR (ďalej len</w:t>
            </w:r>
            <w:r w:rsidR="002A2635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2908E1" w:rsidRPr="006C4171">
              <w:rPr>
                <w:rFonts w:cstheme="minorHAnsi"/>
                <w:sz w:val="20"/>
                <w:szCs w:val="20"/>
              </w:rPr>
              <w:t>„MIRRI</w:t>
            </w:r>
            <w:r w:rsidR="002A2635" w:rsidRPr="006C4171">
              <w:rPr>
                <w:rFonts w:cstheme="minorHAnsi"/>
                <w:sz w:val="20"/>
                <w:szCs w:val="20"/>
              </w:rPr>
              <w:t xml:space="preserve"> SR</w:t>
            </w:r>
            <w:r w:rsidR="002908E1" w:rsidRPr="006C4171">
              <w:rPr>
                <w:rFonts w:cstheme="minorHAnsi"/>
                <w:sz w:val="20"/>
                <w:szCs w:val="20"/>
              </w:rPr>
              <w:t>“)</w:t>
            </w:r>
            <w:r w:rsidR="00685E5C"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6E03612" w14:textId="2AE3E16C" w:rsidR="00207B81" w:rsidRPr="006C4171" w:rsidRDefault="00207B81" w:rsidP="00207B81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Schválenie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  <w:szCs w:val="20"/>
              </w:rPr>
              <w:t xml:space="preserve"> (v celkovej výške žiadaného príspevku alebo jeho časti) je podmienené splnením všetkých 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PPP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uvedených vo výzve, v závislosti od typu podporovaných aktivít/investícií.</w:t>
            </w:r>
          </w:p>
          <w:p w14:paraId="53BE455B" w14:textId="02DA1BFB" w:rsidR="00575B10" w:rsidRPr="006C4171" w:rsidRDefault="001E24F4" w:rsidP="001E24F4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Ak poskytovateľ v čase medzi vydaním rozhodnutia o schválení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 uzavretím zmluvy o NFP zistí, že niektorá 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z PPP nie je splnená, nepristúpi poskytovateľ k uzatvoreniu zmluvy o NFP. </w:t>
            </w:r>
          </w:p>
          <w:p w14:paraId="45778428" w14:textId="6614CB7A" w:rsidR="001E24F4" w:rsidRPr="006C4171" w:rsidRDefault="001E24F4" w:rsidP="001E24F4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Ak počas trvania zmluvného vzťahu medzi poskytovateľom a prijímateľom (na základe uzavretej zmluvy o NFP) dôjde k zisteniu, že niektorá z PPP, ktorá má byť splnená aj po uzavretí zmluvy o</w:t>
            </w:r>
            <w:r w:rsidR="008856D2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nie je splnená, poskytovateľ 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je oprávnený vyvodiť právne dôsledky vo vzťahu k prijímateľovi v súlade s príslušnými ustanoveniami uzavretej zmluvy o NFP. </w:t>
            </w:r>
          </w:p>
          <w:p w14:paraId="1515D30B" w14:textId="53342B6C" w:rsidR="003E1462" w:rsidRPr="006C4171" w:rsidRDefault="003E1462" w:rsidP="003E1462">
            <w:p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Ak je niektorá z PPP relevantná iba pre niektorú z podporovaných oblastí výzvy, je táto relevantnosť uvedená </w:t>
            </w:r>
            <w:r w:rsidR="00EB3160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v popise PPP.</w:t>
            </w:r>
          </w:p>
          <w:p w14:paraId="747EC08A" w14:textId="3A8D9D8A" w:rsidR="00207B81" w:rsidRPr="006C4171" w:rsidRDefault="00207B81" w:rsidP="00207B81">
            <w:p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V prípade rozporu, resp. nesúladu medzi znením uvedeným v</w:t>
            </w:r>
            <w:r w:rsidR="00BF56DD" w:rsidRPr="006C4171">
              <w:rPr>
                <w:b/>
                <w:bCs/>
                <w:sz w:val="20"/>
                <w:szCs w:val="20"/>
              </w:rPr>
              <w:t xml:space="preserve"> metodickom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 dokumente </w:t>
            </w:r>
            <w:r w:rsidR="00E85211" w:rsidRPr="006C4171">
              <w:rPr>
                <w:b/>
                <w:bCs/>
                <w:sz w:val="20"/>
                <w:szCs w:val="20"/>
              </w:rPr>
              <w:t>„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Všeobecná informácia </w:t>
            </w:r>
            <w:r w:rsidR="00A2408B" w:rsidRPr="006C4171">
              <w:rPr>
                <w:b/>
                <w:bCs/>
                <w:sz w:val="20"/>
                <w:szCs w:val="20"/>
              </w:rPr>
              <w:br/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k predkladaniu a schvaľovaniu </w:t>
            </w:r>
            <w:proofErr w:type="spellStart"/>
            <w:r w:rsidR="00E82F6F"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="00E85211" w:rsidRPr="006C4171">
              <w:rPr>
                <w:b/>
                <w:bCs/>
                <w:sz w:val="20"/>
                <w:szCs w:val="20"/>
              </w:rPr>
              <w:t>“</w:t>
            </w:r>
            <w:r w:rsidR="00BF56DD" w:rsidRPr="006C4171">
              <w:rPr>
                <w:rStyle w:val="Odkaznapoznmkupodiarou"/>
                <w:b/>
                <w:bCs/>
                <w:sz w:val="20"/>
                <w:szCs w:val="20"/>
              </w:rPr>
              <w:footnoteReference w:id="11"/>
            </w:r>
            <w:r w:rsidR="00B82AF3" w:rsidRPr="006C4171">
              <w:rPr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b/>
                <w:bCs/>
                <w:sz w:val="20"/>
                <w:szCs w:val="20"/>
              </w:rPr>
              <w:t xml:space="preserve">a 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znením tejto </w:t>
            </w:r>
            <w:r w:rsidRPr="006C4171">
              <w:rPr>
                <w:b/>
                <w:bCs/>
                <w:sz w:val="20"/>
                <w:szCs w:val="20"/>
              </w:rPr>
              <w:t xml:space="preserve">výzvy, majú prednosť ustanovenia </w:t>
            </w:r>
            <w:r w:rsidR="00A2408B" w:rsidRPr="006C4171">
              <w:rPr>
                <w:b/>
                <w:bCs/>
                <w:sz w:val="20"/>
                <w:szCs w:val="20"/>
              </w:rPr>
              <w:t xml:space="preserve">uvedené v rámci </w:t>
            </w:r>
            <w:r w:rsidRPr="006C4171">
              <w:rPr>
                <w:b/>
                <w:bCs/>
                <w:sz w:val="20"/>
                <w:szCs w:val="20"/>
              </w:rPr>
              <w:t>tejto výzvy.</w:t>
            </w:r>
          </w:p>
          <w:p w14:paraId="014DFEAD" w14:textId="36D9B404" w:rsidR="00867596" w:rsidRPr="006C4171" w:rsidRDefault="00207B81" w:rsidP="005211D3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Bližšie informácie o znení konkrétnych PPP, ich popis, spôsob preukázania splnenia PPP zo strany žiadateľa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vrátane uvedenia povinných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(ak relevantné), spôsob overenia PPP zo strany poskytovateľa a čas plnenia/overenia PPP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je uvedené v nasledujúcej</w:t>
            </w:r>
            <w:r w:rsidRPr="006C4171">
              <w:rPr>
                <w:rFonts w:cstheme="minorHAnsi"/>
                <w:sz w:val="18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tabuľke.</w:t>
            </w:r>
          </w:p>
        </w:tc>
      </w:tr>
      <w:tr w:rsidR="00867596" w:rsidRPr="006C4171" w14:paraId="19786BBE" w14:textId="77777777" w:rsidTr="00B22724">
        <w:trPr>
          <w:trHeight w:hRule="exact" w:val="340"/>
          <w:jc w:val="center"/>
        </w:trPr>
        <w:tc>
          <w:tcPr>
            <w:tcW w:w="2140" w:type="dxa"/>
            <w:shd w:val="clear" w:color="auto" w:fill="E2EFD9" w:themeFill="accent6" w:themeFillTint="33"/>
            <w:vAlign w:val="center"/>
          </w:tcPr>
          <w:p w14:paraId="53195381" w14:textId="77777777" w:rsidR="00867596" w:rsidRPr="006C4171" w:rsidRDefault="00867596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Znenie PPP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DA54C9A" w14:textId="77777777" w:rsidR="00867596" w:rsidRPr="006C4171" w:rsidRDefault="00867596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331BC2" w:rsidRPr="006C4171" w14:paraId="3D3F054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3BCA098D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Právna forma žiadateľa</w:t>
            </w:r>
          </w:p>
        </w:tc>
        <w:tc>
          <w:tcPr>
            <w:tcW w:w="7641" w:type="dxa"/>
            <w:shd w:val="clear" w:color="auto" w:fill="auto"/>
            <w:vAlign w:val="center"/>
          </w:tcPr>
          <w:p w14:paraId="6CB16E13" w14:textId="76BBA64E" w:rsidR="008856D2" w:rsidRPr="006C4171" w:rsidRDefault="00331BC2" w:rsidP="008E67CE">
            <w:pPr>
              <w:spacing w:after="0" w:line="240" w:lineRule="auto"/>
              <w:ind w:left="177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V rámci tejto výzvy sú oprávneným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i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žiadateľm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i</w:t>
            </w:r>
            <w:r w:rsidR="000D1192" w:rsidRPr="006C4171">
              <w:rPr>
                <w:rFonts w:cstheme="minorHAnsi"/>
                <w:b/>
                <w:sz w:val="20"/>
                <w:szCs w:val="20"/>
              </w:rPr>
              <w:t>: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534E5337" w14:textId="35837091" w:rsidR="000D1192" w:rsidRPr="006C4171" w:rsidRDefault="008856D2" w:rsidP="00B22724">
            <w:pPr>
              <w:pStyle w:val="Odsekzoznamu"/>
              <w:numPr>
                <w:ilvl w:val="0"/>
                <w:numId w:val="58"/>
              </w:numPr>
              <w:tabs>
                <w:tab w:val="left" w:pos="1695"/>
              </w:tabs>
              <w:spacing w:line="240" w:lineRule="auto"/>
              <w:ind w:left="306" w:hanging="257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Fyzické osoby (ďalej len „FO“) </w:t>
            </w:r>
            <w:r w:rsidR="00331BC2" w:rsidRPr="006C4171">
              <w:rPr>
                <w:b/>
                <w:sz w:val="20"/>
                <w:szCs w:val="20"/>
              </w:rPr>
              <w:t>a</w:t>
            </w:r>
            <w:r w:rsidRPr="006C4171">
              <w:rPr>
                <w:b/>
                <w:sz w:val="20"/>
                <w:szCs w:val="20"/>
              </w:rPr>
              <w:t> právnické osoby (ďalej len „PO“)</w:t>
            </w:r>
            <w:r w:rsidR="00331BC2" w:rsidRPr="006C4171">
              <w:rPr>
                <w:b/>
                <w:spacing w:val="-2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pôsobiace</w:t>
            </w:r>
            <w:r w:rsidR="00331BC2" w:rsidRPr="006C4171">
              <w:rPr>
                <w:b/>
                <w:spacing w:val="-2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v</w:t>
            </w:r>
            <w:r w:rsidR="00331BC2" w:rsidRPr="006C4171">
              <w:rPr>
                <w:b/>
                <w:spacing w:val="-3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oblasti</w:t>
            </w:r>
            <w:r w:rsidR="00331BC2" w:rsidRPr="006C4171">
              <w:rPr>
                <w:b/>
                <w:spacing w:val="-3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akvakultúry</w:t>
            </w:r>
            <w:r w:rsidR="00EB3160" w:rsidRPr="006C4171">
              <w:rPr>
                <w:b/>
                <w:sz w:val="20"/>
                <w:szCs w:val="20"/>
              </w:rPr>
              <w:t xml:space="preserve"> (subjekty s podnikateľskou históriou</w:t>
            </w:r>
            <w:r w:rsidR="00195F6D" w:rsidRPr="006C4171">
              <w:rPr>
                <w:b/>
                <w:sz w:val="20"/>
                <w:szCs w:val="20"/>
              </w:rPr>
              <w:t xml:space="preserve"> </w:t>
            </w:r>
            <w:r w:rsidR="00F05850" w:rsidRPr="006C4171">
              <w:rPr>
                <w:b/>
                <w:sz w:val="20"/>
                <w:szCs w:val="20"/>
              </w:rPr>
              <w:t xml:space="preserve">v oblasti akvakultúry v čase predloženia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044901" w:rsidRPr="006C4171">
              <w:rPr>
                <w:b/>
                <w:sz w:val="20"/>
                <w:szCs w:val="20"/>
              </w:rPr>
              <w:t xml:space="preserve"> a</w:t>
            </w:r>
            <w:r w:rsidR="00F05850" w:rsidRPr="006C4171">
              <w:rPr>
                <w:b/>
                <w:sz w:val="20"/>
                <w:szCs w:val="20"/>
              </w:rPr>
              <w:t xml:space="preserve"> subjekty vstupujúce do sektora akvakultúry, teda </w:t>
            </w:r>
            <w:r w:rsidR="00EC6F3C" w:rsidRPr="006C4171">
              <w:rPr>
                <w:b/>
                <w:sz w:val="20"/>
                <w:szCs w:val="20"/>
              </w:rPr>
              <w:br/>
            </w:r>
            <w:r w:rsidR="00F05850" w:rsidRPr="006C4171">
              <w:rPr>
                <w:b/>
                <w:sz w:val="20"/>
                <w:szCs w:val="20"/>
              </w:rPr>
              <w:t>bez podnikateľskej histórie</w:t>
            </w:r>
            <w:r w:rsidR="00EB3160" w:rsidRPr="006C4171">
              <w:rPr>
                <w:b/>
                <w:sz w:val="20"/>
                <w:szCs w:val="20"/>
              </w:rPr>
              <w:t xml:space="preserve"> </w:t>
            </w:r>
            <w:r w:rsidR="00F05850" w:rsidRPr="006C4171">
              <w:rPr>
                <w:b/>
                <w:sz w:val="20"/>
                <w:szCs w:val="20"/>
              </w:rPr>
              <w:t xml:space="preserve">v oblasti akvakultúry v čase predloženia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F05850" w:rsidRPr="006C4171">
              <w:rPr>
                <w:b/>
                <w:sz w:val="20"/>
                <w:szCs w:val="20"/>
              </w:rPr>
              <w:t>)</w:t>
            </w:r>
            <w:r w:rsidRPr="006C4171">
              <w:rPr>
                <w:b/>
                <w:sz w:val="20"/>
                <w:szCs w:val="20"/>
              </w:rPr>
              <w:t>, a to</w:t>
            </w:r>
            <w:r w:rsidR="00B13290" w:rsidRPr="006C4171">
              <w:rPr>
                <w:b/>
                <w:sz w:val="20"/>
                <w:szCs w:val="20"/>
              </w:rPr>
              <w:t>:</w:t>
            </w:r>
          </w:p>
          <w:p w14:paraId="7EDB4FD3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ústredné orgány štátnej správy a ostatné ústredné orgány štátnej správy</w:t>
            </w:r>
          </w:p>
          <w:p w14:paraId="3E92529B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príspevkové</w:t>
            </w:r>
            <w:r w:rsidRPr="006C4171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0E77CF04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rozpočtové</w:t>
            </w:r>
            <w:r w:rsidRPr="006C4171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254D839A" w14:textId="77777777" w:rsidR="00331BC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>občianske združenia</w:t>
            </w:r>
          </w:p>
          <w:p w14:paraId="29BE78CC" w14:textId="77777777" w:rsidR="00331BC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 xml:space="preserve">štátne podniky </w:t>
            </w:r>
          </w:p>
          <w:p w14:paraId="633B8F1F" w14:textId="57012DED" w:rsidR="008856D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 xml:space="preserve">verejnoprávne inštitúcie </w:t>
            </w:r>
          </w:p>
          <w:p w14:paraId="634BC3E6" w14:textId="77777777" w:rsidR="008856D2" w:rsidRPr="006C4171" w:rsidRDefault="008856D2" w:rsidP="00B22724">
            <w:pPr>
              <w:pStyle w:val="Odsekzoznamu"/>
              <w:spacing w:before="60" w:line="240" w:lineRule="auto"/>
              <w:ind w:left="602"/>
              <w:jc w:val="both"/>
              <w:rPr>
                <w:sz w:val="20"/>
                <w:szCs w:val="20"/>
              </w:rPr>
            </w:pPr>
          </w:p>
          <w:p w14:paraId="5768052F" w14:textId="77777777" w:rsidR="00331BC2" w:rsidRPr="006C4171" w:rsidRDefault="00E47FD4" w:rsidP="00B22724">
            <w:pPr>
              <w:pStyle w:val="Odsekzoznamu"/>
              <w:numPr>
                <w:ilvl w:val="0"/>
                <w:numId w:val="2"/>
              </w:numPr>
              <w:spacing w:before="120" w:after="0" w:line="240" w:lineRule="auto"/>
              <w:ind w:left="306" w:hanging="257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O</w:t>
            </w:r>
            <w:r w:rsidR="00331BC2" w:rsidRPr="006C4171">
              <w:rPr>
                <w:sz w:val="20"/>
                <w:szCs w:val="20"/>
              </w:rPr>
              <w:t xml:space="preserve">statné subjekty mimo pravidiel štátnej pomoci a pomoci de </w:t>
            </w:r>
            <w:proofErr w:type="spellStart"/>
            <w:r w:rsidR="00331BC2" w:rsidRPr="006C4171">
              <w:rPr>
                <w:sz w:val="20"/>
                <w:szCs w:val="20"/>
              </w:rPr>
              <w:t>minimis</w:t>
            </w:r>
            <w:proofErr w:type="spellEnd"/>
            <w:r w:rsidR="00575B10" w:rsidRPr="006C4171">
              <w:rPr>
                <w:sz w:val="20"/>
                <w:szCs w:val="20"/>
              </w:rPr>
              <w:t xml:space="preserve">: </w:t>
            </w:r>
          </w:p>
          <w:p w14:paraId="4C9BBB15" w14:textId="77777777" w:rsidR="006E0F9D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ostatné subjekty verejnej správy a územnej samosprávy;</w:t>
            </w:r>
          </w:p>
          <w:p w14:paraId="0D64FAC2" w14:textId="77777777" w:rsidR="00331BC2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mimovládne neziskové organizácie;</w:t>
            </w:r>
          </w:p>
          <w:p w14:paraId="3965DF56" w14:textId="40FFEE44" w:rsidR="00EB55DF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samostatne hospodáriaci roľníci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ďa</w:t>
            </w:r>
            <w:r w:rsidR="00BD78D9" w:rsidRPr="006C4171">
              <w:rPr>
                <w:rFonts w:asciiTheme="minorHAnsi" w:hAnsiTheme="minorHAnsi"/>
                <w:sz w:val="20"/>
                <w:szCs w:val="20"/>
              </w:rPr>
              <w:t xml:space="preserve">lej 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len  „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>SHR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“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06A8073F" w14:textId="77777777" w:rsidR="004330D1" w:rsidRPr="006C4171" w:rsidRDefault="00575B10" w:rsidP="00B22724">
            <w:pPr>
              <w:pStyle w:val="Odsekzoznamu"/>
              <w:numPr>
                <w:ilvl w:val="0"/>
                <w:numId w:val="2"/>
              </w:numPr>
              <w:spacing w:before="120" w:after="0" w:line="240" w:lineRule="auto"/>
              <w:ind w:left="306" w:hanging="257"/>
              <w:jc w:val="both"/>
              <w:rPr>
                <w:sz w:val="20"/>
                <w:szCs w:val="20"/>
              </w:rPr>
            </w:pPr>
            <w:bookmarkStart w:id="7" w:name="_Hlk169546364"/>
            <w:r w:rsidRPr="006C4171">
              <w:rPr>
                <w:sz w:val="20"/>
                <w:szCs w:val="20"/>
              </w:rPr>
              <w:t>O</w:t>
            </w:r>
            <w:r w:rsidR="00331BC2" w:rsidRPr="006C4171">
              <w:rPr>
                <w:sz w:val="20"/>
                <w:szCs w:val="20"/>
              </w:rPr>
              <w:t>bchodné spoločnosti podnikajúce v zmysle Obchodného zákonníka</w:t>
            </w:r>
            <w:bookmarkEnd w:id="7"/>
            <w:r w:rsidR="00F519BC" w:rsidRPr="006C4171">
              <w:rPr>
                <w:sz w:val="20"/>
                <w:szCs w:val="20"/>
              </w:rPr>
              <w:t>.</w:t>
            </w:r>
            <w:r w:rsidR="0016482E" w:rsidRPr="006C4171">
              <w:rPr>
                <w:rStyle w:val="Odkaznapoznmkupodiarou"/>
                <w:sz w:val="20"/>
                <w:szCs w:val="20"/>
              </w:rPr>
              <w:footnoteReference w:id="12"/>
            </w:r>
          </w:p>
          <w:p w14:paraId="31631B20" w14:textId="77777777" w:rsidR="00EB55DF" w:rsidRPr="006C4171" w:rsidRDefault="00EB55DF" w:rsidP="00B22724">
            <w:pPr>
              <w:pStyle w:val="Odsekzoznamu"/>
              <w:spacing w:before="120" w:line="240" w:lineRule="auto"/>
              <w:ind w:left="190"/>
              <w:jc w:val="both"/>
              <w:rPr>
                <w:sz w:val="20"/>
                <w:szCs w:val="20"/>
              </w:rPr>
            </w:pPr>
          </w:p>
          <w:p w14:paraId="46C63729" w14:textId="47585D95" w:rsidR="00EB55DF" w:rsidRPr="006C4171" w:rsidRDefault="00EB55DF" w:rsidP="00B22724">
            <w:pPr>
              <w:spacing w:before="12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Upozorňujeme žiadateľov, aby si skontrolovali správnosť a aktuálnosť údajov uvedených </w:t>
            </w:r>
            <w:r w:rsidRPr="006C4171">
              <w:rPr>
                <w:rFonts w:cstheme="minorHAnsi"/>
                <w:bCs/>
                <w:sz w:val="20"/>
              </w:rPr>
              <w:br/>
              <w:t xml:space="preserve">v registroch, v ktorých sú zapísaní (v závislosti od ich právnej formy) </w:t>
            </w:r>
            <w:r w:rsidRPr="006C4171">
              <w:rPr>
                <w:rFonts w:cstheme="minorHAnsi"/>
                <w:bCs/>
                <w:sz w:val="20"/>
              </w:rPr>
              <w:br/>
              <w:t>a v prípade potreby vykonali opravu/aktualizáciu údajov.</w:t>
            </w:r>
          </w:p>
        </w:tc>
      </w:tr>
      <w:tr w:rsidR="00331BC2" w:rsidRPr="006C4171" w14:paraId="5D5F3B7F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5BA1F0E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4620A5" w14:textId="3B554EC3" w:rsidR="00331BC2" w:rsidRPr="006C4171" w:rsidRDefault="00A62BF1" w:rsidP="00B22724">
            <w:pPr>
              <w:tabs>
                <w:tab w:val="left" w:pos="1695"/>
              </w:tabs>
              <w:spacing w:after="0" w:line="240" w:lineRule="auto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>Forma</w:t>
            </w:r>
            <w:r w:rsidR="00331BC2" w:rsidRPr="006C4171">
              <w:rPr>
                <w:b/>
                <w:sz w:val="20"/>
              </w:rPr>
              <w:t xml:space="preserve"> preukázania splnenia PPP zo strany žiadateľa </w:t>
            </w:r>
          </w:p>
        </w:tc>
      </w:tr>
      <w:tr w:rsidR="00331BC2" w:rsidRPr="006C4171" w14:paraId="6F0F4E7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97A6402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75B77A4" w14:textId="77777777" w:rsidR="00B24382" w:rsidRPr="006C4171" w:rsidRDefault="00B24382" w:rsidP="005D5C9B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preukazuje splnenie PPP prostredníctvom:</w:t>
            </w:r>
          </w:p>
          <w:p w14:paraId="6B09C364" w14:textId="77777777" w:rsidR="00B24382" w:rsidRPr="006C4171" w:rsidRDefault="00B24382" w:rsidP="00B22724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7099B3FC" w14:textId="0F03E009" w:rsidR="00331BC2" w:rsidRPr="006C4171" w:rsidRDefault="00331BC2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</w:t>
            </w:r>
            <w:r w:rsidR="008D438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8D438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Identifikácia žiadateľa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žiadateľ preukáže, že patrí medzi oprávnených žiadateľov vyplnením údajov v rámci </w:t>
            </w:r>
            <w:r w:rsidR="00A55A7B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tejto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tabuľky,</w:t>
            </w:r>
            <w:r w:rsidR="00BA79C7"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3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539AB0AC" w14:textId="1D0949F6" w:rsidR="00331BC2" w:rsidRPr="006C4171" w:rsidRDefault="00331BC2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="00A7049B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A7049B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Popis projektu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 prípade oprávneného žiadateľa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uvedie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za účelom overenia,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informácie o vlastníckej štruktúre (kto je vlastníkom, akcionárom, resp. členom) právnickej osoby žiadateľa za účelom overenia, </w:t>
            </w:r>
          </w:p>
          <w:p w14:paraId="5F986B8B" w14:textId="7ED484E8" w:rsidR="00331BC2" w:rsidRPr="006C4171" w:rsidRDefault="00D2484D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1 </w:t>
            </w:r>
            <w:proofErr w:type="spellStart"/>
            <w:r w:rsidR="007A6E6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7A6E6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: Plnomocenstvo</w:t>
            </w:r>
            <w:r w:rsidR="009F2FD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Prílohy č. 1 </w:t>
            </w:r>
            <w:r w:rsidR="006C5DA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9F2FD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Inštrukci</w:t>
            </w:r>
            <w:r w:rsidR="00351110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e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k obsahu povinných príloh </w:t>
            </w:r>
            <w:proofErr w:type="spellStart"/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v prípade, ak štatutárny orgán žiadateľa splnomocní </w:t>
            </w:r>
            <w:r w:rsidR="00EB3160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na úkony súvisiace s predložením a/alebo konaním o </w:t>
            </w:r>
            <w:proofErr w:type="spellStart"/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inú osobu/osoby, predloží: </w:t>
            </w:r>
          </w:p>
          <w:p w14:paraId="756294D3" w14:textId="2222B5AC" w:rsidR="00331BC2" w:rsidRPr="006C4171" w:rsidRDefault="009C56AD" w:rsidP="00B22724">
            <w:pPr>
              <w:pStyle w:val="Default"/>
              <w:numPr>
                <w:ilvl w:val="2"/>
                <w:numId w:val="72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plnomocenstvo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s podpisom štatutárneho orgánu žiadateľa, ktorým štatutárny orgán oprávňuje danú osobu/-y na predmetné úkony</w:t>
            </w:r>
            <w:r w:rsidR="00EC6F3C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61F460FB" w14:textId="4F0A57D4" w:rsidR="00331BC2" w:rsidRPr="006C4171" w:rsidRDefault="004D7836" w:rsidP="00B22724">
            <w:pPr>
              <w:pStyle w:val="Default"/>
              <w:ind w:left="1157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331BC2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alebo </w:t>
            </w:r>
          </w:p>
          <w:p w14:paraId="7739609C" w14:textId="376142C4" w:rsidR="00331BC2" w:rsidRPr="006C4171" w:rsidRDefault="00BE7334" w:rsidP="00B22724">
            <w:pPr>
              <w:pStyle w:val="Default"/>
              <w:numPr>
                <w:ilvl w:val="2"/>
                <w:numId w:val="72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písomné poverenie starostu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v prípade obce</w:t>
            </w:r>
            <w:r w:rsidR="00331BC2"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4"/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6F3C424C" w14:textId="63EB6513" w:rsidR="00331BC2" w:rsidRPr="006C4171" w:rsidRDefault="00331BC2" w:rsidP="00B22724">
            <w:pPr>
              <w:spacing w:before="120" w:after="120" w:line="240" w:lineRule="auto"/>
              <w:jc w:val="both"/>
              <w:rPr>
                <w:rFonts w:cstheme="minorHAnsi"/>
                <w:sz w:val="20"/>
                <w:u w:val="single"/>
              </w:rPr>
            </w:pPr>
            <w:r w:rsidRPr="006C4171">
              <w:rPr>
                <w:rFonts w:cstheme="minorHAnsi"/>
                <w:sz w:val="20"/>
                <w:u w:val="single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  <w:u w:val="single"/>
              </w:rPr>
              <w:t>ŽoNFP</w:t>
            </w:r>
            <w:proofErr w:type="spellEnd"/>
            <w:r w:rsidR="003C46DE" w:rsidRPr="006C4171">
              <w:rPr>
                <w:rFonts w:cstheme="minorHAnsi"/>
                <w:sz w:val="20"/>
                <w:u w:val="single"/>
              </w:rPr>
              <w:t xml:space="preserve">, </w:t>
            </w:r>
            <w:r w:rsidRPr="006C4171">
              <w:rPr>
                <w:rFonts w:cstheme="minorHAnsi"/>
                <w:sz w:val="20"/>
                <w:u w:val="single"/>
              </w:rPr>
              <w:t>ako aj spôsobe ich predloženia</w:t>
            </w:r>
            <w:r w:rsidR="00EB55DF" w:rsidRPr="006C4171">
              <w:rPr>
                <w:rFonts w:cstheme="minorHAnsi"/>
                <w:sz w:val="20"/>
                <w:u w:val="single"/>
              </w:rPr>
              <w:t>,</w:t>
            </w:r>
            <w:r w:rsidRPr="006C4171">
              <w:rPr>
                <w:rFonts w:cstheme="minorHAnsi"/>
                <w:sz w:val="20"/>
                <w:u w:val="single"/>
              </w:rPr>
              <w:t xml:space="preserve"> sú uvedené v rámci Prílohy č. 1 </w:t>
            </w:r>
            <w:r w:rsidR="006C5DAA" w:rsidRPr="006C4171">
              <w:rPr>
                <w:rFonts w:cstheme="minorHAnsi"/>
                <w:sz w:val="20"/>
                <w:u w:val="single"/>
              </w:rPr>
              <w:t>v</w:t>
            </w:r>
            <w:r w:rsidR="009F2FD4" w:rsidRPr="006C4171">
              <w:rPr>
                <w:rFonts w:cstheme="minorHAnsi"/>
                <w:sz w:val="20"/>
                <w:u w:val="single"/>
              </w:rPr>
              <w:t xml:space="preserve">ýzvy - </w:t>
            </w:r>
            <w:r w:rsidRPr="006C4171">
              <w:rPr>
                <w:rFonts w:cstheme="minorHAnsi"/>
                <w:sz w:val="20"/>
                <w:u w:val="single"/>
              </w:rPr>
              <w:t xml:space="preserve">Inštrukcie k obsahu povinných príloh </w:t>
            </w:r>
            <w:proofErr w:type="spellStart"/>
            <w:r w:rsidRPr="006C4171">
              <w:rPr>
                <w:rFonts w:cstheme="minorHAnsi"/>
                <w:sz w:val="20"/>
                <w:u w:val="single"/>
              </w:rPr>
              <w:t>ŽoNFP</w:t>
            </w:r>
            <w:proofErr w:type="spellEnd"/>
            <w:r w:rsidR="00735C33" w:rsidRPr="006C4171">
              <w:rPr>
                <w:rFonts w:cstheme="minorHAnsi"/>
                <w:sz w:val="20"/>
                <w:u w:val="single"/>
              </w:rPr>
              <w:t>.</w:t>
            </w:r>
          </w:p>
          <w:p w14:paraId="44B554ED" w14:textId="18ABA9C6" w:rsidR="00BA2534" w:rsidRPr="006C4171" w:rsidRDefault="00BA2534" w:rsidP="00B22724">
            <w:pPr>
              <w:spacing w:before="120" w:after="120" w:line="240" w:lineRule="auto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>Žiadateľ pôsobiaci v sektore akvakultúry</w:t>
            </w:r>
            <w:r w:rsidR="00EB55DF" w:rsidRPr="006C4171">
              <w:rPr>
                <w:b/>
                <w:sz w:val="20"/>
              </w:rPr>
              <w:t>,</w:t>
            </w:r>
            <w:r w:rsidRPr="006C4171">
              <w:rPr>
                <w:b/>
                <w:sz w:val="20"/>
              </w:rPr>
              <w:t xml:space="preserve"> je pre splnenie tejto</w:t>
            </w:r>
            <w:r w:rsidR="00A2408B" w:rsidRPr="006C4171">
              <w:rPr>
                <w:b/>
                <w:sz w:val="20"/>
              </w:rPr>
              <w:t xml:space="preserve"> </w:t>
            </w:r>
            <w:r w:rsidR="00EB55DF" w:rsidRPr="006C4171">
              <w:rPr>
                <w:b/>
                <w:sz w:val="20"/>
              </w:rPr>
              <w:t>PPP,</w:t>
            </w:r>
            <w:r w:rsidRPr="006C4171">
              <w:rPr>
                <w:b/>
                <w:sz w:val="20"/>
              </w:rPr>
              <w:t xml:space="preserve"> povinný preukázať výkon akvakultúrnej činnosti zápisom</w:t>
            </w:r>
            <w:r w:rsidR="006A7892" w:rsidRPr="006C4171">
              <w:rPr>
                <w:rStyle w:val="Odkaznapoznmkupodiarou"/>
                <w:b/>
                <w:sz w:val="20"/>
              </w:rPr>
              <w:footnoteReference w:id="15"/>
            </w:r>
            <w:r w:rsidRPr="006C4171">
              <w:rPr>
                <w:b/>
                <w:sz w:val="20"/>
              </w:rPr>
              <w:t xml:space="preserve"> v obchodnom, živnostenskom registri</w:t>
            </w:r>
            <w:r w:rsidR="003C46DE" w:rsidRPr="006C4171">
              <w:rPr>
                <w:b/>
                <w:sz w:val="20"/>
              </w:rPr>
              <w:t xml:space="preserve"> </w:t>
            </w:r>
            <w:r w:rsidR="00B24571" w:rsidRPr="006C4171">
              <w:rPr>
                <w:b/>
                <w:sz w:val="20"/>
              </w:rPr>
              <w:t xml:space="preserve">alebo </w:t>
            </w:r>
            <w:r w:rsidR="00E3088B" w:rsidRPr="006C4171">
              <w:rPr>
                <w:b/>
                <w:sz w:val="20"/>
              </w:rPr>
              <w:t xml:space="preserve">platným </w:t>
            </w:r>
            <w:r w:rsidR="00B24571" w:rsidRPr="006C4171">
              <w:rPr>
                <w:b/>
                <w:sz w:val="20"/>
              </w:rPr>
              <w:t>zápisom v</w:t>
            </w:r>
            <w:r w:rsidRPr="006C4171">
              <w:rPr>
                <w:b/>
                <w:sz w:val="20"/>
              </w:rPr>
              <w:t xml:space="preserve"> inom relevantnom registri </w:t>
            </w:r>
            <w:r w:rsidR="00B24571" w:rsidRPr="006C4171">
              <w:rPr>
                <w:b/>
                <w:sz w:val="20"/>
              </w:rPr>
              <w:t xml:space="preserve">resp. </w:t>
            </w:r>
            <w:r w:rsidRPr="006C4171">
              <w:rPr>
                <w:b/>
                <w:sz w:val="20"/>
              </w:rPr>
              <w:t>dokumente</w:t>
            </w:r>
            <w:r w:rsidR="00EB55DF" w:rsidRPr="006C4171">
              <w:rPr>
                <w:b/>
                <w:sz w:val="20"/>
              </w:rPr>
              <w:t>,</w:t>
            </w:r>
            <w:r w:rsidRPr="006C4171">
              <w:rPr>
                <w:b/>
                <w:sz w:val="20"/>
              </w:rPr>
              <w:t xml:space="preserve"> ku dňu predloženia </w:t>
            </w:r>
            <w:proofErr w:type="spellStart"/>
            <w:r w:rsidRPr="006C4171">
              <w:rPr>
                <w:b/>
                <w:sz w:val="20"/>
              </w:rPr>
              <w:t>ŽoNFP</w:t>
            </w:r>
            <w:proofErr w:type="spellEnd"/>
            <w:r w:rsidRPr="006C4171">
              <w:rPr>
                <w:b/>
                <w:sz w:val="20"/>
              </w:rPr>
              <w:t>.</w:t>
            </w:r>
            <w:r w:rsidR="00511496" w:rsidRPr="006C4171">
              <w:rPr>
                <w:b/>
                <w:sz w:val="20"/>
              </w:rPr>
              <w:t xml:space="preserve"> </w:t>
            </w:r>
          </w:p>
          <w:p w14:paraId="59893DA6" w14:textId="1F41C08F" w:rsidR="00207B81" w:rsidRPr="006C4171" w:rsidRDefault="00331BC2" w:rsidP="00B22724">
            <w:pPr>
              <w:spacing w:before="120" w:after="120" w:line="240" w:lineRule="auto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lastRenderedPageBreak/>
              <w:t>Nový subjekt</w:t>
            </w:r>
            <w:r w:rsidR="00BA2534" w:rsidRPr="006C4171">
              <w:rPr>
                <w:b/>
                <w:iCs/>
                <w:sz w:val="20"/>
                <w:vertAlign w:val="superscript"/>
              </w:rPr>
              <w:t xml:space="preserve"> </w:t>
            </w:r>
            <w:r w:rsidR="00F737C8" w:rsidRPr="006C4171">
              <w:rPr>
                <w:b/>
                <w:sz w:val="20"/>
              </w:rPr>
              <w:t xml:space="preserve">pôsobiaci </w:t>
            </w:r>
            <w:r w:rsidR="00735C33" w:rsidRPr="006C4171">
              <w:rPr>
                <w:b/>
                <w:sz w:val="20"/>
              </w:rPr>
              <w:t xml:space="preserve">v sektore akvakultúry pre splnenie </w:t>
            </w:r>
            <w:r w:rsidR="00A2408B" w:rsidRPr="006C4171">
              <w:rPr>
                <w:b/>
                <w:sz w:val="20"/>
              </w:rPr>
              <w:t xml:space="preserve">tejto </w:t>
            </w:r>
            <w:r w:rsidR="00EB55DF" w:rsidRPr="006C4171">
              <w:rPr>
                <w:b/>
                <w:sz w:val="20"/>
              </w:rPr>
              <w:t xml:space="preserve">PPP </w:t>
            </w:r>
            <w:r w:rsidR="00735C33" w:rsidRPr="006C4171">
              <w:rPr>
                <w:b/>
                <w:sz w:val="20"/>
              </w:rPr>
              <w:t xml:space="preserve">je povinný </w:t>
            </w:r>
            <w:r w:rsidR="007A6E6C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>preukázať</w:t>
            </w:r>
            <w:r w:rsidR="00CE3949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 xml:space="preserve"> </w:t>
            </w:r>
            <w:r w:rsidR="00195F6D" w:rsidRPr="006C4171">
              <w:rPr>
                <w:b/>
                <w:sz w:val="20"/>
              </w:rPr>
              <w:t xml:space="preserve">platný </w:t>
            </w:r>
            <w:r w:rsidR="00F737C8" w:rsidRPr="006C4171">
              <w:rPr>
                <w:b/>
                <w:sz w:val="20"/>
              </w:rPr>
              <w:t>zápis</w:t>
            </w:r>
            <w:r w:rsidR="007A6E6C" w:rsidRPr="006C4171">
              <w:rPr>
                <w:b/>
                <w:sz w:val="20"/>
              </w:rPr>
              <w:t xml:space="preserve"> v</w:t>
            </w:r>
            <w:r w:rsidR="0069351D" w:rsidRPr="006C4171">
              <w:rPr>
                <w:b/>
                <w:sz w:val="20"/>
              </w:rPr>
              <w:t> </w:t>
            </w:r>
            <w:r w:rsidR="007A6E6C" w:rsidRPr="006C4171">
              <w:rPr>
                <w:b/>
                <w:sz w:val="20"/>
              </w:rPr>
              <w:t>ORSR</w:t>
            </w:r>
            <w:r w:rsidR="0069351D" w:rsidRPr="006C4171">
              <w:rPr>
                <w:b/>
                <w:sz w:val="20"/>
              </w:rPr>
              <w:t>,</w:t>
            </w:r>
            <w:r w:rsidR="00B24571" w:rsidRPr="006C4171">
              <w:rPr>
                <w:b/>
                <w:sz w:val="20"/>
              </w:rPr>
              <w:t xml:space="preserve"> alebo inom registri resp. dokumente</w:t>
            </w:r>
            <w:r w:rsidR="00BA2534" w:rsidRPr="006C4171">
              <w:rPr>
                <w:rStyle w:val="Odkaznapoznmkupodiarou"/>
                <w:b/>
                <w:sz w:val="20"/>
              </w:rPr>
              <w:footnoteReference w:id="16"/>
            </w:r>
            <w:r w:rsidR="00735C33" w:rsidRPr="006C4171">
              <w:rPr>
                <w:b/>
                <w:sz w:val="20"/>
              </w:rPr>
              <w:t xml:space="preserve"> </w:t>
            </w:r>
            <w:r w:rsidR="00F737C8" w:rsidRPr="006C4171">
              <w:rPr>
                <w:b/>
                <w:sz w:val="20"/>
              </w:rPr>
              <w:t>pre výkon akvakultúrnej činnosti</w:t>
            </w:r>
            <w:r w:rsidR="00EB55DF" w:rsidRPr="006C4171">
              <w:rPr>
                <w:b/>
                <w:sz w:val="20"/>
              </w:rPr>
              <w:t>,</w:t>
            </w:r>
            <w:r w:rsidR="00F737C8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 xml:space="preserve">najneskôr ku dňu </w:t>
            </w:r>
            <w:r w:rsidR="00BA2534" w:rsidRPr="006C4171">
              <w:rPr>
                <w:b/>
                <w:sz w:val="20"/>
              </w:rPr>
              <w:t>predloženia</w:t>
            </w:r>
            <w:r w:rsidR="00735C33" w:rsidRPr="006C4171">
              <w:rPr>
                <w:b/>
                <w:sz w:val="20"/>
              </w:rPr>
              <w:t xml:space="preserve"> </w:t>
            </w:r>
            <w:proofErr w:type="spellStart"/>
            <w:r w:rsidR="00735C33" w:rsidRPr="006C4171">
              <w:rPr>
                <w:b/>
                <w:sz w:val="20"/>
              </w:rPr>
              <w:t>ŽoNFP</w:t>
            </w:r>
            <w:proofErr w:type="spellEnd"/>
            <w:r w:rsidR="00735C33" w:rsidRPr="006C4171">
              <w:rPr>
                <w:b/>
                <w:sz w:val="20"/>
              </w:rPr>
              <w:t>.</w:t>
            </w:r>
          </w:p>
          <w:p w14:paraId="6B8440D0" w14:textId="23078B70" w:rsidR="00182E13" w:rsidRPr="006C4171" w:rsidRDefault="009C48D5" w:rsidP="00B22724">
            <w:pPr>
              <w:spacing w:before="120" w:after="120" w:line="240" w:lineRule="auto"/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sz w:val="20"/>
              </w:rPr>
              <w:t xml:space="preserve"> SHR</w:t>
            </w:r>
            <w:r w:rsidRPr="006C4171">
              <w:rPr>
                <w:b/>
                <w:iCs/>
                <w:sz w:val="20"/>
              </w:rPr>
              <w:t xml:space="preserve"> </w:t>
            </w:r>
            <w:r w:rsidR="00182E13" w:rsidRPr="006C4171">
              <w:rPr>
                <w:b/>
                <w:iCs/>
                <w:sz w:val="20"/>
              </w:rPr>
              <w:t>predkladá osvedčenie o zápise do evidencie samostatne hospodáriacich roľníkov (pre oblasť akvakultúry) vydané príslušným mestským alebo obecným úradom.</w:t>
            </w:r>
          </w:p>
          <w:p w14:paraId="6E73E46E" w14:textId="14839839" w:rsidR="004772D8" w:rsidRPr="006C4171" w:rsidRDefault="00F737C8" w:rsidP="00B22724">
            <w:pPr>
              <w:spacing w:before="120" w:after="120" w:line="240" w:lineRule="auto"/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sz w:val="20"/>
              </w:rPr>
              <w:t>Oprávnené subjekty (</w:t>
            </w:r>
            <w:r w:rsidR="00610929" w:rsidRPr="006C4171">
              <w:rPr>
                <w:b/>
                <w:sz w:val="20"/>
              </w:rPr>
              <w:t>FO a PO</w:t>
            </w:r>
            <w:r w:rsidRPr="006C4171">
              <w:rPr>
                <w:b/>
                <w:sz w:val="20"/>
              </w:rPr>
              <w:t>)</w:t>
            </w:r>
            <w:r w:rsidR="008014BD" w:rsidRPr="006C4171">
              <w:rPr>
                <w:b/>
                <w:sz w:val="20"/>
              </w:rPr>
              <w:t xml:space="preserve"> </w:t>
            </w:r>
            <w:r w:rsidR="00BF018E" w:rsidRPr="006C4171">
              <w:rPr>
                <w:b/>
                <w:sz w:val="20"/>
              </w:rPr>
              <w:t xml:space="preserve">v oblasti akvakultúry </w:t>
            </w:r>
            <w:r w:rsidRPr="006C4171">
              <w:rPr>
                <w:b/>
                <w:sz w:val="20"/>
              </w:rPr>
              <w:t>sú</w:t>
            </w:r>
            <w:r w:rsidR="003C46DE" w:rsidRPr="006C4171">
              <w:rPr>
                <w:b/>
                <w:sz w:val="20"/>
              </w:rPr>
              <w:t xml:space="preserve"> </w:t>
            </w:r>
            <w:r w:rsidR="008014BD" w:rsidRPr="006C4171">
              <w:rPr>
                <w:b/>
                <w:sz w:val="20"/>
              </w:rPr>
              <w:t>subjekty vstupuj</w:t>
            </w:r>
            <w:r w:rsidR="00BF018E" w:rsidRPr="006C4171">
              <w:rPr>
                <w:b/>
                <w:sz w:val="20"/>
              </w:rPr>
              <w:t xml:space="preserve">úce do sektora akvakultúry aj </w:t>
            </w:r>
            <w:r w:rsidR="008014BD" w:rsidRPr="006C4171">
              <w:rPr>
                <w:b/>
                <w:sz w:val="20"/>
              </w:rPr>
              <w:t>bez podnikateľskej histórie</w:t>
            </w:r>
            <w:r w:rsidR="00735C33" w:rsidRPr="006C4171">
              <w:rPr>
                <w:b/>
                <w:iCs/>
                <w:sz w:val="20"/>
              </w:rPr>
              <w:t xml:space="preserve"> v čase predloženia </w:t>
            </w:r>
            <w:proofErr w:type="spellStart"/>
            <w:r w:rsidR="00735C33" w:rsidRPr="006C4171">
              <w:rPr>
                <w:b/>
                <w:iCs/>
                <w:sz w:val="20"/>
              </w:rPr>
              <w:t>ŽoNFP</w:t>
            </w:r>
            <w:proofErr w:type="spellEnd"/>
            <w:r w:rsidR="00735C33" w:rsidRPr="006C4171">
              <w:rPr>
                <w:b/>
                <w:iCs/>
                <w:sz w:val="20"/>
              </w:rPr>
              <w:t>.</w:t>
            </w:r>
          </w:p>
        </w:tc>
      </w:tr>
      <w:tr w:rsidR="00331BC2" w:rsidRPr="006C4171" w14:paraId="36E047A1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9410FE8" w14:textId="77777777" w:rsidR="00331BC2" w:rsidRPr="006C4171" w:rsidRDefault="00331BC2" w:rsidP="009E4C22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00BFC71" w14:textId="77777777" w:rsidR="00331BC2" w:rsidRPr="006C4171" w:rsidRDefault="00331BC2" w:rsidP="009E4C22">
            <w:pPr>
              <w:tabs>
                <w:tab w:val="left" w:pos="1695"/>
              </w:tabs>
              <w:spacing w:after="0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 xml:space="preserve">Spôsob overovania PPP zo strany poskytovateľa </w:t>
            </w:r>
          </w:p>
        </w:tc>
      </w:tr>
      <w:tr w:rsidR="00331BC2" w:rsidRPr="006C4171" w14:paraId="0CD2EE1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528B764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1610513F" w14:textId="77777777" w:rsidR="00B24382" w:rsidRPr="006C4171" w:rsidRDefault="00B24382" w:rsidP="008E67CE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0B09902B" w14:textId="0183A716" w:rsidR="003B4DFF" w:rsidRPr="006C4171" w:rsidRDefault="003B4DFF" w:rsidP="004920BF">
            <w:pPr>
              <w:pStyle w:val="Default"/>
              <w:numPr>
                <w:ilvl w:val="0"/>
                <w:numId w:val="3"/>
              </w:numPr>
              <w:spacing w:before="240"/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1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32762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Identifikácia žiadateľa</w:t>
            </w:r>
          </w:p>
          <w:p w14:paraId="08EC7088" w14:textId="038E2BB4" w:rsidR="003B4DFF" w:rsidRPr="006C4171" w:rsidRDefault="003B4DFF" w:rsidP="004920BF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7 </w:t>
            </w:r>
            <w:r w:rsidR="0032762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Popis projektu </w:t>
            </w:r>
          </w:p>
          <w:p w14:paraId="71A5B9A4" w14:textId="01FB49A7" w:rsidR="003B4DFF" w:rsidRPr="006C4171" w:rsidRDefault="00B82AF3" w:rsidP="004920BF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1 </w:t>
            </w:r>
            <w:proofErr w:type="spellStart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: Plnomocenstvo,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Prílohy č. 1 </w:t>
            </w:r>
            <w:r w:rsidR="006C5DA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Inštrukcie k obsahu povinných príloh </w:t>
            </w:r>
            <w:proofErr w:type="spellStart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</w:p>
          <w:p w14:paraId="1A7D8E27" w14:textId="28A05DBB" w:rsidR="00DC3225" w:rsidRPr="006C4171" w:rsidRDefault="009C56AD" w:rsidP="00E600EE">
            <w:pPr>
              <w:pStyle w:val="Default"/>
              <w:numPr>
                <w:ilvl w:val="1"/>
                <w:numId w:val="71"/>
              </w:numPr>
              <w:ind w:left="1015" w:hanging="283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207B8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B4DFF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plnomocenstvo 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>s podpisom štatutárneho orgánu žiadateľa, ktorým štatutárny orgán oprávňuje danú osobu/-y na predmetné úkony</w:t>
            </w:r>
            <w:r w:rsidR="00EC6F3C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7DCFB72B" w14:textId="14CA094B" w:rsidR="003B4DFF" w:rsidRPr="006C4171" w:rsidRDefault="003B4DFF" w:rsidP="00E600EE">
            <w:pPr>
              <w:pStyle w:val="Default"/>
              <w:ind w:left="732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alebo</w:t>
            </w:r>
          </w:p>
          <w:p w14:paraId="24B2F0B9" w14:textId="691FD9A6" w:rsidR="003B4DFF" w:rsidRPr="006C4171" w:rsidRDefault="00F311D9" w:rsidP="00E600EE">
            <w:pPr>
              <w:pStyle w:val="Default"/>
              <w:numPr>
                <w:ilvl w:val="1"/>
                <w:numId w:val="71"/>
              </w:numPr>
              <w:ind w:left="1015" w:hanging="283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B4DFF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písomné poverenie starostu 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>v prípade obce</w:t>
            </w:r>
          </w:p>
          <w:p w14:paraId="7FC9A5AC" w14:textId="5AABDAFD" w:rsidR="00331BC2" w:rsidRPr="006C4171" w:rsidRDefault="00331BC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Register a identifikátor právnických osôb, podnikateľov a orgánov verejnej moci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(</w:t>
            </w:r>
            <w:r w:rsidR="00B3714A">
              <w:fldChar w:fldCharType="begin"/>
            </w:r>
            <w:ins w:id="14" w:author="Používateľ" w:date="2025-10-29T12:25:00Z">
              <w:r w:rsidR="00146751">
                <w:instrText>HYPERLINK "https://rpo.statistics.sk/"</w:instrText>
              </w:r>
            </w:ins>
            <w:del w:id="15" w:author="Používateľ" w:date="2025-10-29T12:23:00Z">
              <w:r w:rsidR="00B3714A" w:rsidDel="0001356F">
                <w:delInstrText xml:space="preserve"> HYPERLINK "https://rpo.statistics.sk/"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sz w:val="20"/>
                <w:szCs w:val="22"/>
              </w:rPr>
              <w:t>https://rpo.statistics.sk/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2"/>
              </w:rPr>
              <w:fldChar w:fldCharType="end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), resp. iné verejné registre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7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, </w:t>
            </w:r>
          </w:p>
          <w:p w14:paraId="75E5A7B9" w14:textId="4C9A5CBB" w:rsidR="00A27262" w:rsidRPr="006C4171" w:rsidRDefault="00A2726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integrácia 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  <w:p w14:paraId="0660684F" w14:textId="77777777" w:rsidR="00331BC2" w:rsidRPr="006C4171" w:rsidRDefault="00331BC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všetky žiadateľom poskytnuté prílohy a informácie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rámci spôsobu preukázania splnenia PPP</w:t>
            </w:r>
            <w:r w:rsidR="00A27262" w:rsidRPr="006C4171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  <w:p w14:paraId="3B8E5B2B" w14:textId="77777777" w:rsidR="00331BC2" w:rsidRPr="006C4171" w:rsidRDefault="00331BC2" w:rsidP="00E2617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  <w:p w14:paraId="5F4C4A80" w14:textId="1202C136" w:rsidR="00331BC2" w:rsidRPr="006C4171" w:rsidRDefault="00331BC2" w:rsidP="00A27262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Upozorňujeme žiadateľov, aby si skontrolovali správnosť a aktuálnosť údajov uvedených v registroch, v ktorých sú zapísaní (v závislosti od ich právnej formy) </w:t>
            </w:r>
            <w:r w:rsidR="00EB3160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a v prípade potreby vykonali opravu/aktualizáciu údajov.</w:t>
            </w:r>
          </w:p>
        </w:tc>
      </w:tr>
      <w:tr w:rsidR="00331BC2" w:rsidRPr="006C4171" w14:paraId="3BFC717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30496D0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21A74B7" w14:textId="77777777" w:rsidR="00331BC2" w:rsidRPr="006C4171" w:rsidRDefault="00331BC2" w:rsidP="00331B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Bidi"/>
                <w:b/>
                <w:color w:val="auto"/>
                <w:sz w:val="20"/>
                <w:szCs w:val="22"/>
              </w:rPr>
              <w:t>Čas plnenia/overenia PPP</w:t>
            </w:r>
          </w:p>
        </w:tc>
      </w:tr>
      <w:tr w:rsidR="00331BC2" w:rsidRPr="006C4171" w14:paraId="37CD6F0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E98B12C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2D1DCDF" w14:textId="77777777" w:rsidR="00331BC2" w:rsidRPr="006C4171" w:rsidRDefault="00331BC2" w:rsidP="005D5C9B">
            <w:pPr>
              <w:pStyle w:val="TableParagraph"/>
              <w:spacing w:before="240" w:line="244" w:lineRule="auto"/>
              <w:ind w:right="95"/>
              <w:jc w:val="both"/>
              <w:rPr>
                <w:rFonts w:asciiTheme="minorHAnsi" w:eastAsiaTheme="minorHAnsi" w:hAnsiTheme="minorHAnsi" w:cstheme="minorHAnsi"/>
                <w:sz w:val="20"/>
              </w:rPr>
            </w:pPr>
            <w:r w:rsidRPr="006C4171">
              <w:rPr>
                <w:rFonts w:asciiTheme="minorHAnsi" w:eastAsiaTheme="minorHAnsi" w:hAnsiTheme="minorHAnsi" w:cstheme="minorHAnsi"/>
                <w:sz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eastAsiaTheme="minorHAnsi" w:hAnsiTheme="minorHAnsi" w:cstheme="minorHAnsi"/>
                <w:sz w:val="20"/>
              </w:rPr>
              <w:t>ŽoNFP</w:t>
            </w:r>
            <w:proofErr w:type="spellEnd"/>
            <w:r w:rsidRPr="006C4171">
              <w:rPr>
                <w:rFonts w:asciiTheme="minorHAnsi" w:eastAsiaTheme="minorHAnsi" w:hAnsiTheme="minorHAnsi" w:cstheme="minorHAnsi"/>
                <w:sz w:val="20"/>
              </w:rPr>
              <w:t>, v procese administratívneho overovania, v reálnom čase (v okamihu výkonu overenia).</w:t>
            </w:r>
          </w:p>
          <w:p w14:paraId="68132276" w14:textId="77777777" w:rsidR="00331BC2" w:rsidRPr="006C4171" w:rsidRDefault="00331BC2" w:rsidP="00331BC2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14:paraId="411E05B3" w14:textId="17434614" w:rsidR="00331BC2" w:rsidRPr="006C4171" w:rsidRDefault="00331BC2" w:rsidP="0073765E">
            <w:pPr>
              <w:pStyle w:val="Default"/>
              <w:spacing w:after="240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PPP musí trvať (byť naplnená) kontinuálne</w:t>
            </w:r>
            <w:r w:rsidR="0073765E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od jej prvého overenia (splnen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ia), počas realizácie projektu až do skončenia doby udržateľnosti projektu</w:t>
            </w:r>
            <w:r w:rsidR="0073765E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zmysle čl. 65 NSU</w:t>
            </w:r>
            <w:r w:rsidR="001C0C06" w:rsidRPr="006C4171">
              <w:rPr>
                <w:rStyle w:val="Odkaznapoznmkupodiarou"/>
                <w:rFonts w:asciiTheme="minorHAnsi" w:hAnsiTheme="minorHAnsi" w:cstheme="minorHAnsi"/>
                <w:color w:val="auto"/>
                <w:sz w:val="20"/>
                <w:szCs w:val="22"/>
              </w:rPr>
              <w:footnoteReference w:id="18"/>
            </w:r>
            <w:r w:rsidR="0096772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</w:t>
            </w:r>
          </w:p>
        </w:tc>
      </w:tr>
      <w:tr w:rsidR="004274BD" w:rsidRPr="006C4171" w14:paraId="107A18CB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F2958ED" w14:textId="77777777" w:rsidR="004274BD" w:rsidRPr="006C4171" w:rsidRDefault="004274BD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oprávnenosti aktivít projektu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0455FD4" w14:textId="77777777" w:rsidR="004274BD" w:rsidRPr="006C4171" w:rsidRDefault="004274BD" w:rsidP="00AC44F2">
            <w:pPr>
              <w:pStyle w:val="TableParagraph"/>
              <w:spacing w:line="244" w:lineRule="auto"/>
              <w:ind w:right="95"/>
              <w:jc w:val="both"/>
              <w:rPr>
                <w:rFonts w:asciiTheme="minorHAnsi" w:eastAsiaTheme="minorHAnsi" w:hAnsiTheme="minorHAnsi" w:cstheme="minorHAnsi"/>
                <w:b/>
                <w:sz w:val="20"/>
              </w:rPr>
            </w:pPr>
            <w:r w:rsidRPr="006C4171">
              <w:rPr>
                <w:rFonts w:asciiTheme="minorHAnsi" w:eastAsiaTheme="minorHAnsi" w:hAnsiTheme="minorHAnsi" w:cstheme="minorHAnsi"/>
                <w:b/>
                <w:sz w:val="20"/>
              </w:rPr>
              <w:t>Popis PPP</w:t>
            </w:r>
          </w:p>
        </w:tc>
      </w:tr>
      <w:tr w:rsidR="004274BD" w:rsidRPr="006C4171" w14:paraId="2158283F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15CFE1" w14:textId="77777777" w:rsidR="004274BD" w:rsidRPr="006C4171" w:rsidRDefault="004274BD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AD4C40D" w14:textId="77777777" w:rsidR="004274BD" w:rsidRPr="006C4171" w:rsidRDefault="009B3FAF" w:rsidP="008E67CE">
            <w:pPr>
              <w:tabs>
                <w:tab w:val="left" w:pos="1695"/>
              </w:tabs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</w:t>
            </w:r>
            <w:r w:rsidR="004274BD" w:rsidRPr="006C4171">
              <w:rPr>
                <w:rFonts w:cstheme="minorHAnsi"/>
                <w:sz w:val="20"/>
                <w:szCs w:val="20"/>
              </w:rPr>
              <w:t xml:space="preserve">re túto výzvu je oprávneným </w:t>
            </w:r>
            <w:r w:rsidR="004274BD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typom </w:t>
            </w:r>
            <w:r w:rsidR="005640B9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operácie - </w:t>
            </w:r>
            <w:r w:rsidR="00A43B82" w:rsidRPr="006C4171">
              <w:rPr>
                <w:rFonts w:cstheme="minorHAnsi"/>
                <w:b/>
                <w:sz w:val="20"/>
                <w:szCs w:val="20"/>
                <w:u w:val="single"/>
              </w:rPr>
              <w:t>aktivity</w:t>
            </w:r>
            <w:r w:rsidR="004274BD" w:rsidRPr="006C4171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2F721458" w14:textId="2CB1EEC3" w:rsidR="004274BD" w:rsidRPr="006C4171" w:rsidRDefault="004274BD" w:rsidP="008B08F6">
            <w:pPr>
              <w:pStyle w:val="Odsekzoznamu"/>
              <w:numPr>
                <w:ilvl w:val="0"/>
                <w:numId w:val="73"/>
              </w:numPr>
              <w:spacing w:after="0" w:line="240" w:lineRule="auto"/>
              <w:rPr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>Podpora novovznikajúcich akvakultúrnych subjektov a budovanie nových akvakultúrnych zariadení</w:t>
            </w:r>
            <w:r w:rsidR="00A47635" w:rsidRPr="006C4171">
              <w:rPr>
                <w:b/>
                <w:iCs/>
                <w:sz w:val="20"/>
              </w:rPr>
              <w:t xml:space="preserve"> </w:t>
            </w:r>
          </w:p>
          <w:p w14:paraId="468343D8" w14:textId="77777777" w:rsidR="004274BD" w:rsidRPr="006C4171" w:rsidRDefault="004274BD" w:rsidP="00B22724">
            <w:pPr>
              <w:pStyle w:val="Odsekzoznamu"/>
              <w:numPr>
                <w:ilvl w:val="1"/>
                <w:numId w:val="75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budovanie nových rybníkov a 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zariadení,</w:t>
            </w:r>
          </w:p>
          <w:p w14:paraId="34CE8113" w14:textId="2F815C20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výstavba nový</w:t>
            </w:r>
            <w:r w:rsidR="004D7836" w:rsidRPr="006C4171">
              <w:rPr>
                <w:iCs/>
                <w:sz w:val="20"/>
              </w:rPr>
              <w:t xml:space="preserve">ch produkčných kapacít vrátane </w:t>
            </w:r>
            <w:proofErr w:type="spellStart"/>
            <w:r w:rsidR="00AC44F2" w:rsidRPr="006C4171">
              <w:rPr>
                <w:iCs/>
                <w:sz w:val="20"/>
              </w:rPr>
              <w:t>recirkulačných</w:t>
            </w:r>
            <w:proofErr w:type="spellEnd"/>
            <w:r w:rsidR="004D7836" w:rsidRPr="006C4171">
              <w:rPr>
                <w:iCs/>
                <w:sz w:val="20"/>
              </w:rPr>
              <w:t xml:space="preserve"> a  </w:t>
            </w:r>
            <w:proofErr w:type="spellStart"/>
            <w:r w:rsidR="00AC44F2" w:rsidRPr="006C4171">
              <w:rPr>
                <w:iCs/>
                <w:sz w:val="20"/>
              </w:rPr>
              <w:t>akvakultúrnych</w:t>
            </w:r>
            <w:proofErr w:type="spellEnd"/>
            <w:r w:rsidR="00AC44F2" w:rsidRPr="006C4171">
              <w:rPr>
                <w:iCs/>
                <w:sz w:val="20"/>
              </w:rPr>
              <w:t xml:space="preserve"> systémoch (ďalej len „</w:t>
            </w:r>
            <w:r w:rsidRPr="006C4171">
              <w:rPr>
                <w:iCs/>
                <w:sz w:val="20"/>
              </w:rPr>
              <w:t>RAS</w:t>
            </w:r>
            <w:r w:rsidR="00AC44F2" w:rsidRPr="006C4171">
              <w:rPr>
                <w:iCs/>
                <w:sz w:val="20"/>
              </w:rPr>
              <w:t>“</w:t>
            </w:r>
            <w:r w:rsidRPr="006C4171">
              <w:rPr>
                <w:iCs/>
                <w:sz w:val="20"/>
              </w:rPr>
              <w:t>),</w:t>
            </w:r>
          </w:p>
          <w:p w14:paraId="713A73F1" w14:textId="3BC30E5E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budovanie nových neprodukčných nádrží určených pre di</w:t>
            </w:r>
            <w:r w:rsidR="0074054A">
              <w:rPr>
                <w:iCs/>
                <w:sz w:val="20"/>
              </w:rPr>
              <w:t>verzifikáciu príjmov chovateľov</w:t>
            </w:r>
            <w:r w:rsidRPr="006C4171">
              <w:rPr>
                <w:iCs/>
                <w:sz w:val="20"/>
              </w:rPr>
              <w:t xml:space="preserve"> </w:t>
            </w:r>
            <w:r w:rsidR="0074054A">
              <w:rPr>
                <w:iCs/>
                <w:sz w:val="20"/>
              </w:rPr>
              <w:t>(</w:t>
            </w:r>
            <w:r w:rsidRPr="006C4171">
              <w:rPr>
                <w:iCs/>
                <w:sz w:val="20"/>
              </w:rPr>
              <w:t xml:space="preserve">napr. predaj rýb prostredníctvom ich </w:t>
            </w:r>
            <w:proofErr w:type="spellStart"/>
            <w:r w:rsidRPr="006C4171">
              <w:rPr>
                <w:iCs/>
                <w:sz w:val="20"/>
              </w:rPr>
              <w:t>odlovu</w:t>
            </w:r>
            <w:proofErr w:type="spellEnd"/>
            <w:r w:rsidRPr="006C4171">
              <w:rPr>
                <w:iCs/>
                <w:sz w:val="20"/>
              </w:rPr>
              <w:t xml:space="preserve"> na udicu v rámci existujúcej akvakultúrnej prevádzky</w:t>
            </w:r>
            <w:r w:rsidR="0074054A">
              <w:rPr>
                <w:iCs/>
                <w:sz w:val="20"/>
              </w:rPr>
              <w:t>)</w:t>
            </w:r>
            <w:r w:rsidRPr="006C4171">
              <w:rPr>
                <w:iCs/>
                <w:sz w:val="20"/>
              </w:rPr>
              <w:t>,</w:t>
            </w:r>
          </w:p>
          <w:p w14:paraId="6A7ECDAC" w14:textId="27010CDA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lastRenderedPageBreak/>
              <w:t>dobudovať liahne a odchovne ran</w:t>
            </w:r>
            <w:r w:rsidR="003C46DE" w:rsidRPr="006C4171">
              <w:rPr>
                <w:iCs/>
                <w:sz w:val="20"/>
              </w:rPr>
              <w:t>n</w:t>
            </w:r>
            <w:r w:rsidRPr="006C4171">
              <w:rPr>
                <w:iCs/>
                <w:sz w:val="20"/>
              </w:rPr>
              <w:t>ých štádií, ktoré zabezpečia produkciu násad a následne i trhových rýb, s ohľadom na bezpečnosť produkcie sa bude jednať o moderné technológie na princípe RAS,</w:t>
            </w:r>
          </w:p>
          <w:p w14:paraId="3E7CC0E0" w14:textId="25D9440B" w:rsidR="000A5DA8" w:rsidRPr="006C4171" w:rsidRDefault="003C46DE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i</w:t>
            </w:r>
            <w:r w:rsidR="004274BD" w:rsidRPr="006C4171">
              <w:rPr>
                <w:iCs/>
                <w:sz w:val="20"/>
              </w:rPr>
              <w:t xml:space="preserve">ntenzívny chov rýb v RAS je možné taktiež napojiť na moderné </w:t>
            </w:r>
            <w:proofErr w:type="spellStart"/>
            <w:r w:rsidR="004274BD" w:rsidRPr="006C4171">
              <w:rPr>
                <w:iCs/>
                <w:sz w:val="20"/>
              </w:rPr>
              <w:t>hydroponické</w:t>
            </w:r>
            <w:proofErr w:type="spellEnd"/>
            <w:r w:rsidR="004274BD" w:rsidRPr="006C4171">
              <w:rPr>
                <w:iCs/>
                <w:sz w:val="20"/>
              </w:rPr>
              <w:t xml:space="preserve"> pestovanie rastlín, čím vznikne </w:t>
            </w:r>
            <w:proofErr w:type="spellStart"/>
            <w:r w:rsidR="004274BD" w:rsidRPr="006C4171">
              <w:rPr>
                <w:iCs/>
                <w:sz w:val="20"/>
              </w:rPr>
              <w:t>akvapónia</w:t>
            </w:r>
            <w:proofErr w:type="spellEnd"/>
            <w:r w:rsidR="004274BD" w:rsidRPr="006C4171">
              <w:rPr>
                <w:iCs/>
                <w:sz w:val="20"/>
              </w:rPr>
              <w:t xml:space="preserve">. Podporovať je možné </w:t>
            </w:r>
            <w:proofErr w:type="spellStart"/>
            <w:r w:rsidR="004274BD" w:rsidRPr="006C4171">
              <w:rPr>
                <w:iCs/>
                <w:sz w:val="20"/>
              </w:rPr>
              <w:t>akvakultúrnu</w:t>
            </w:r>
            <w:proofErr w:type="spellEnd"/>
            <w:r w:rsidR="004274BD" w:rsidRPr="006C4171">
              <w:rPr>
                <w:iCs/>
                <w:sz w:val="20"/>
              </w:rPr>
              <w:t xml:space="preserve"> časť </w:t>
            </w:r>
            <w:proofErr w:type="spellStart"/>
            <w:r w:rsidR="004274BD" w:rsidRPr="006C4171">
              <w:rPr>
                <w:iCs/>
                <w:sz w:val="20"/>
              </w:rPr>
              <w:t>akvapónie</w:t>
            </w:r>
            <w:proofErr w:type="spellEnd"/>
            <w:r w:rsidR="003F25F7" w:rsidRPr="006C4171">
              <w:rPr>
                <w:iCs/>
                <w:sz w:val="20"/>
              </w:rPr>
              <w:t xml:space="preserve">. </w:t>
            </w:r>
          </w:p>
          <w:p w14:paraId="66A31EF4" w14:textId="77777777" w:rsidR="004274BD" w:rsidRPr="006C4171" w:rsidRDefault="004274BD">
            <w:pPr>
              <w:pStyle w:val="Odsekzoznamu"/>
              <w:spacing w:after="0" w:line="240" w:lineRule="auto"/>
              <w:ind w:left="884"/>
              <w:jc w:val="both"/>
              <w:rPr>
                <w:iCs/>
                <w:sz w:val="20"/>
              </w:rPr>
            </w:pPr>
          </w:p>
          <w:p w14:paraId="1AE766D0" w14:textId="6B2456D1" w:rsidR="004274BD" w:rsidRPr="006C4171" w:rsidRDefault="004274BD" w:rsidP="00AC44F2">
            <w:pPr>
              <w:pStyle w:val="Odsekzoznamu"/>
              <w:numPr>
                <w:ilvl w:val="0"/>
                <w:numId w:val="77"/>
              </w:numPr>
              <w:spacing w:after="0" w:line="240" w:lineRule="auto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>Modernizácia existujúcich akvakultúrnych zariaden</w:t>
            </w:r>
            <w:r w:rsidR="000A5DA8" w:rsidRPr="006C4171">
              <w:rPr>
                <w:b/>
                <w:iCs/>
                <w:sz w:val="20"/>
              </w:rPr>
              <w:t>í</w:t>
            </w:r>
          </w:p>
          <w:p w14:paraId="3A5FE9D1" w14:textId="77777777" w:rsidR="004274BD" w:rsidRPr="006C4171" w:rsidRDefault="004274BD" w:rsidP="004D7836">
            <w:pPr>
              <w:pStyle w:val="Odsekzoznamu"/>
              <w:spacing w:after="0" w:line="240" w:lineRule="auto"/>
              <w:ind w:left="732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(zachovanie alebo zvýšenie produkčnej kapacity prostredníctvom rekonštrukcie alebo modernizácie),</w:t>
            </w:r>
          </w:p>
          <w:p w14:paraId="0C99CFDE" w14:textId="011C308F" w:rsidR="004D48A0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a revitalizácia rybníkov,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 a vodných nádrží na chov rýb</w:t>
            </w:r>
            <w:r w:rsidR="00722245" w:rsidRPr="006C4171">
              <w:rPr>
                <w:iCs/>
                <w:sz w:val="20"/>
              </w:rPr>
              <w:t xml:space="preserve">, </w:t>
            </w:r>
          </w:p>
          <w:p w14:paraId="317F83A4" w14:textId="313F7559" w:rsidR="00722245" w:rsidRPr="006C4171" w:rsidRDefault="00722245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modernizácia, revitalizácia a obnova neprodukčných nádrží určených pre diverzifikáciu príjmov chovateľov, </w:t>
            </w:r>
            <w:r w:rsidR="00314BBD" w:rsidRPr="006C4171">
              <w:rPr>
                <w:iCs/>
                <w:sz w:val="20"/>
              </w:rPr>
              <w:t>(</w:t>
            </w:r>
            <w:r w:rsidRPr="006C4171">
              <w:rPr>
                <w:iCs/>
                <w:sz w:val="20"/>
              </w:rPr>
              <w:t xml:space="preserve">napr. predaj rýb prostredníctvom ich </w:t>
            </w:r>
            <w:proofErr w:type="spellStart"/>
            <w:r w:rsidRPr="006C4171">
              <w:rPr>
                <w:iCs/>
                <w:sz w:val="20"/>
              </w:rPr>
              <w:t>odlovu</w:t>
            </w:r>
            <w:proofErr w:type="spellEnd"/>
            <w:r w:rsidRPr="006C4171">
              <w:rPr>
                <w:iCs/>
                <w:sz w:val="20"/>
              </w:rPr>
              <w:t xml:space="preserve"> na udicu v rámci existujúcej akvakultúrnej prevádzky</w:t>
            </w:r>
            <w:r w:rsidR="00314BBD" w:rsidRPr="006C4171">
              <w:rPr>
                <w:iCs/>
                <w:sz w:val="20"/>
              </w:rPr>
              <w:t>)</w:t>
            </w:r>
            <w:r w:rsidRPr="006C4171">
              <w:rPr>
                <w:iCs/>
                <w:sz w:val="20"/>
              </w:rPr>
              <w:t>,</w:t>
            </w:r>
          </w:p>
          <w:p w14:paraId="03C8426E" w14:textId="0956721B" w:rsidR="004D48A0" w:rsidRPr="006C4171" w:rsidRDefault="004D48A0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</w:t>
            </w:r>
            <w:proofErr w:type="spellStart"/>
            <w:r w:rsidRPr="006C4171">
              <w:rPr>
                <w:iCs/>
                <w:sz w:val="20"/>
              </w:rPr>
              <w:t>prietočných</w:t>
            </w:r>
            <w:proofErr w:type="spellEnd"/>
            <w:r w:rsidRPr="006C4171">
              <w:rPr>
                <w:iCs/>
                <w:sz w:val="20"/>
              </w:rPr>
              <w:t xml:space="preserve">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</w:t>
            </w:r>
            <w:r w:rsidR="00722245" w:rsidRPr="006C4171">
              <w:rPr>
                <w:iCs/>
                <w:sz w:val="20"/>
              </w:rPr>
              <w:t>,</w:t>
            </w:r>
          </w:p>
          <w:p w14:paraId="34A93414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rozvodov vody a zavedenie jej čiastočnej </w:t>
            </w:r>
            <w:proofErr w:type="spellStart"/>
            <w:r w:rsidRPr="006C4171">
              <w:rPr>
                <w:iCs/>
                <w:sz w:val="20"/>
              </w:rPr>
              <w:t>recirkulácie</w:t>
            </w:r>
            <w:proofErr w:type="spellEnd"/>
            <w:r w:rsidRPr="006C4171">
              <w:rPr>
                <w:iCs/>
                <w:sz w:val="20"/>
              </w:rPr>
              <w:t>,</w:t>
            </w:r>
          </w:p>
          <w:p w14:paraId="5A3FACFE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vybavenie chovných nádrží, rybníkov,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 a vodných nádrží </w:t>
            </w:r>
            <w:proofErr w:type="spellStart"/>
            <w:r w:rsidRPr="006C4171">
              <w:rPr>
                <w:iCs/>
                <w:sz w:val="20"/>
              </w:rPr>
              <w:t>aeračnými</w:t>
            </w:r>
            <w:proofErr w:type="spellEnd"/>
            <w:r w:rsidRPr="006C4171">
              <w:rPr>
                <w:iCs/>
                <w:sz w:val="20"/>
              </w:rPr>
              <w:t xml:space="preserve"> jednotkami alebo priamo </w:t>
            </w:r>
            <w:proofErr w:type="spellStart"/>
            <w:r w:rsidRPr="006C4171">
              <w:rPr>
                <w:iCs/>
                <w:sz w:val="20"/>
              </w:rPr>
              <w:t>oxygenáciou</w:t>
            </w:r>
            <w:proofErr w:type="spellEnd"/>
            <w:r w:rsidRPr="006C4171">
              <w:rPr>
                <w:iCs/>
                <w:sz w:val="20"/>
              </w:rPr>
              <w:t>,</w:t>
            </w:r>
          </w:p>
          <w:p w14:paraId="57DC8249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a rozvoj klietkových chovov prechodom na moderné typy kruhového tvaru s väčšou produkčnou kapacitou, </w:t>
            </w:r>
          </w:p>
          <w:p w14:paraId="417F0795" w14:textId="696C3C3B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zvýšenie produkčnej kapacity rozšírením zariadení, vrátane zabezpečenia </w:t>
            </w:r>
            <w:r w:rsidR="00E46577" w:rsidRPr="006C4171">
              <w:rPr>
                <w:iCs/>
                <w:sz w:val="20"/>
              </w:rPr>
              <w:t xml:space="preserve">mobilných nadstavieb a </w:t>
            </w:r>
            <w:r w:rsidRPr="006C4171">
              <w:rPr>
                <w:iCs/>
                <w:sz w:val="20"/>
              </w:rPr>
              <w:t>techn</w:t>
            </w:r>
            <w:r w:rsidR="00E46577" w:rsidRPr="006C4171">
              <w:rPr>
                <w:iCs/>
                <w:sz w:val="20"/>
              </w:rPr>
              <w:t xml:space="preserve">ológií na prepravu, triedenie, </w:t>
            </w:r>
            <w:r w:rsidRPr="006C4171">
              <w:rPr>
                <w:iCs/>
                <w:sz w:val="20"/>
              </w:rPr>
              <w:t>kŕmenie rýb</w:t>
            </w:r>
            <w:r w:rsidR="00E46577" w:rsidRPr="006C4171">
              <w:rPr>
                <w:iCs/>
                <w:sz w:val="20"/>
              </w:rPr>
              <w:t xml:space="preserve"> a výlov</w:t>
            </w:r>
            <w:r w:rsidRPr="006C4171">
              <w:rPr>
                <w:iCs/>
                <w:sz w:val="20"/>
              </w:rPr>
              <w:t>,</w:t>
            </w:r>
          </w:p>
          <w:p w14:paraId="4152A988" w14:textId="190576B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modernizácia a rozvoj RAS (</w:t>
            </w:r>
            <w:r w:rsidR="00314BBD" w:rsidRPr="006C4171">
              <w:rPr>
                <w:iCs/>
                <w:sz w:val="20"/>
              </w:rPr>
              <w:t xml:space="preserve">napr. </w:t>
            </w:r>
            <w:r w:rsidRPr="006C4171">
              <w:rPr>
                <w:iCs/>
                <w:sz w:val="20"/>
              </w:rPr>
              <w:t>intenzifikácia chovu, úspora vody a energií, redukcia a opätovné využívanie vznikajúceho odpadu v rámci cirkulárnej eko</w:t>
            </w:r>
            <w:r w:rsidR="004D48A0" w:rsidRPr="006C4171">
              <w:rPr>
                <w:iCs/>
                <w:sz w:val="20"/>
              </w:rPr>
              <w:t>nomiky</w:t>
            </w:r>
            <w:r w:rsidR="0073765E" w:rsidRPr="006C4171">
              <w:rPr>
                <w:iCs/>
                <w:sz w:val="20"/>
              </w:rPr>
              <w:t>,</w:t>
            </w:r>
            <w:r w:rsidR="004D48A0" w:rsidRPr="006C4171">
              <w:rPr>
                <w:iCs/>
                <w:sz w:val="20"/>
              </w:rPr>
              <w:t xml:space="preserve"> napr. produkcia hnojív) a </w:t>
            </w:r>
            <w:r w:rsidRPr="006C4171">
              <w:rPr>
                <w:iCs/>
                <w:sz w:val="20"/>
              </w:rPr>
              <w:t>prechod na modernejšie a účinnejšie technológie, ktoré budú znižovať energetickú náročnosť RAS,</w:t>
            </w:r>
          </w:p>
          <w:p w14:paraId="1B3EAE69" w14:textId="7CAD7232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zavádzanie technológií znižujúcich dopady akvakultúry na životné prostredie, napr. využitie geotermálnej vody k ohrevu vody v RAS, výmenníky tepla, </w:t>
            </w:r>
            <w:proofErr w:type="spellStart"/>
            <w:r w:rsidRPr="006C4171">
              <w:rPr>
                <w:iCs/>
                <w:sz w:val="20"/>
              </w:rPr>
              <w:t>fotovoltaika</w:t>
            </w:r>
            <w:proofErr w:type="spellEnd"/>
            <w:r w:rsidRPr="006C4171">
              <w:rPr>
                <w:iCs/>
                <w:sz w:val="20"/>
              </w:rPr>
              <w:t xml:space="preserve">, bubnové filtre k zachytávaniu kalov na odtoku z farmy, </w:t>
            </w:r>
            <w:proofErr w:type="spellStart"/>
            <w:r w:rsidRPr="006C4171">
              <w:rPr>
                <w:iCs/>
                <w:sz w:val="20"/>
              </w:rPr>
              <w:t>kalolisy</w:t>
            </w:r>
            <w:proofErr w:type="spellEnd"/>
            <w:r w:rsidR="00AC44F2" w:rsidRPr="006C4171">
              <w:rPr>
                <w:iCs/>
                <w:sz w:val="20"/>
              </w:rPr>
              <w:t xml:space="preserve"> </w:t>
            </w:r>
            <w:r w:rsidRPr="006C4171">
              <w:rPr>
                <w:iCs/>
                <w:sz w:val="20"/>
              </w:rPr>
              <w:t>a granulačné jednotky, sedimentačné nádrže a lagúny pod rybníkmi a </w:t>
            </w:r>
            <w:proofErr w:type="spellStart"/>
            <w:r w:rsidRPr="006C4171">
              <w:rPr>
                <w:iCs/>
                <w:sz w:val="20"/>
              </w:rPr>
              <w:t>rybochovnými</w:t>
            </w:r>
            <w:proofErr w:type="spellEnd"/>
            <w:r w:rsidRPr="006C4171">
              <w:rPr>
                <w:iCs/>
                <w:sz w:val="20"/>
              </w:rPr>
              <w:t xml:space="preserve"> zariadeniami, vodnými nádržami a</w:t>
            </w:r>
            <w:r w:rsidR="0073765E" w:rsidRPr="006C4171">
              <w:rPr>
                <w:iCs/>
                <w:sz w:val="20"/>
              </w:rPr>
              <w:t> </w:t>
            </w:r>
            <w:r w:rsidRPr="006C4171">
              <w:rPr>
                <w:iCs/>
                <w:sz w:val="20"/>
              </w:rPr>
              <w:t>pod</w:t>
            </w:r>
            <w:r w:rsidR="0073765E" w:rsidRPr="006C4171">
              <w:rPr>
                <w:iCs/>
                <w:sz w:val="20"/>
              </w:rPr>
              <w:t>.</w:t>
            </w:r>
            <w:r w:rsidRPr="006C4171">
              <w:rPr>
                <w:iCs/>
                <w:sz w:val="20"/>
              </w:rPr>
              <w:t>,</w:t>
            </w:r>
          </w:p>
          <w:p w14:paraId="4EB5AA1E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technológie zamerané na kontinuálny monitoring kvality vody na farmách</w:t>
            </w:r>
          </w:p>
          <w:p w14:paraId="2A4C0EAD" w14:textId="3C4300B1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náklady súvisiace so zavedením procesov a technológii v súvislosti </w:t>
            </w:r>
            <w:r w:rsidR="00BD78D9" w:rsidRPr="006C4171">
              <w:rPr>
                <w:iCs/>
                <w:sz w:val="20"/>
              </w:rPr>
              <w:br/>
            </w:r>
            <w:r w:rsidRPr="006C4171">
              <w:rPr>
                <w:iCs/>
                <w:sz w:val="20"/>
              </w:rPr>
              <w:t xml:space="preserve">so skvalitnením zberu údajov a </w:t>
            </w:r>
            <w:proofErr w:type="spellStart"/>
            <w:r w:rsidRPr="006C4171">
              <w:rPr>
                <w:iCs/>
                <w:sz w:val="20"/>
              </w:rPr>
              <w:t>vysledovateľnosťou</w:t>
            </w:r>
            <w:proofErr w:type="spellEnd"/>
            <w:r w:rsidRPr="006C4171">
              <w:rPr>
                <w:iCs/>
                <w:sz w:val="20"/>
              </w:rPr>
              <w:t xml:space="preserve"> produktov rybolovu a </w:t>
            </w:r>
            <w:proofErr w:type="spellStart"/>
            <w:r w:rsidRPr="006C4171">
              <w:rPr>
                <w:iCs/>
                <w:sz w:val="20"/>
              </w:rPr>
              <w:t>akvakultúry</w:t>
            </w:r>
            <w:proofErr w:type="spellEnd"/>
            <w:r w:rsidRPr="006C4171">
              <w:rPr>
                <w:iCs/>
                <w:sz w:val="20"/>
              </w:rPr>
              <w:t>.</w:t>
            </w:r>
          </w:p>
          <w:p w14:paraId="42DBCB27" w14:textId="77777777" w:rsidR="004274BD" w:rsidRPr="006C4171" w:rsidRDefault="004274BD" w:rsidP="008B08F6">
            <w:pPr>
              <w:pStyle w:val="Odsekzoznamu"/>
              <w:spacing w:after="0" w:line="240" w:lineRule="auto"/>
              <w:ind w:left="884" w:hanging="425"/>
              <w:jc w:val="both"/>
              <w:rPr>
                <w:iCs/>
                <w:sz w:val="20"/>
              </w:rPr>
            </w:pPr>
          </w:p>
          <w:p w14:paraId="050D7BE0" w14:textId="2502D509" w:rsidR="004274BD" w:rsidRPr="006C4171" w:rsidRDefault="004274BD" w:rsidP="008B08F6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>Zníženie energetickej náro</w:t>
            </w:r>
            <w:r w:rsidR="00A47635" w:rsidRPr="006C4171">
              <w:rPr>
                <w:b/>
                <w:iCs/>
                <w:sz w:val="20"/>
              </w:rPr>
              <w:t>čnosti akvakultúrnych zariadení</w:t>
            </w:r>
          </w:p>
          <w:p w14:paraId="7155F8A5" w14:textId="2950512B" w:rsidR="004274BD" w:rsidRPr="006C4171" w:rsidRDefault="004274BD" w:rsidP="008B08F6">
            <w:pPr>
              <w:pStyle w:val="Odsekzoznamu"/>
              <w:numPr>
                <w:ilvl w:val="1"/>
                <w:numId w:val="80"/>
              </w:numPr>
              <w:spacing w:after="0" w:line="240" w:lineRule="auto"/>
              <w:ind w:left="1472" w:hanging="425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technológie pre optimalizáciu využitia energií (elektrika, plyn, voda)</w:t>
            </w:r>
            <w:r w:rsidR="006C5DAA" w:rsidRPr="006C4171">
              <w:rPr>
                <w:iCs/>
                <w:sz w:val="20"/>
              </w:rPr>
              <w:t>,</w:t>
            </w:r>
          </w:p>
          <w:p w14:paraId="199FC513" w14:textId="54704798" w:rsidR="00CE5781" w:rsidRPr="006C4171" w:rsidRDefault="004274BD" w:rsidP="00B22724">
            <w:pPr>
              <w:pStyle w:val="Odsekzoznamu"/>
              <w:numPr>
                <w:ilvl w:val="1"/>
                <w:numId w:val="80"/>
              </w:numPr>
              <w:spacing w:line="240" w:lineRule="auto"/>
              <w:ind w:left="1472" w:hanging="425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technológie využitia alternatívnych </w:t>
            </w:r>
            <w:proofErr w:type="spellStart"/>
            <w:r w:rsidRPr="006C4171">
              <w:rPr>
                <w:iCs/>
                <w:sz w:val="20"/>
              </w:rPr>
              <w:t>bezemisných</w:t>
            </w:r>
            <w:proofErr w:type="spellEnd"/>
            <w:r w:rsidRPr="006C4171">
              <w:rPr>
                <w:iCs/>
                <w:sz w:val="20"/>
              </w:rPr>
              <w:t xml:space="preserve"> obnoviteľných zdrojov energií, priamo súvisiacich s rybími farmami (solárne a </w:t>
            </w:r>
            <w:proofErr w:type="spellStart"/>
            <w:r w:rsidRPr="006C4171">
              <w:rPr>
                <w:iCs/>
                <w:sz w:val="20"/>
              </w:rPr>
              <w:t>fotovoltaické</w:t>
            </w:r>
            <w:proofErr w:type="spellEnd"/>
            <w:r w:rsidRPr="006C4171">
              <w:rPr>
                <w:iCs/>
                <w:sz w:val="20"/>
              </w:rPr>
              <w:t xml:space="preserve"> panely, malé veterné a vodné turbíny a pod.).</w:t>
            </w:r>
          </w:p>
        </w:tc>
      </w:tr>
      <w:tr w:rsidR="004274BD" w:rsidRPr="006C4171" w14:paraId="750603E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E0CB128" w14:textId="77777777" w:rsidR="004274BD" w:rsidRPr="006C4171" w:rsidRDefault="004274BD" w:rsidP="0017430D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7F5352E" w14:textId="30B309FE" w:rsidR="004274BD" w:rsidRPr="006C4171" w:rsidRDefault="00A62BF1" w:rsidP="0017430D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Forma</w:t>
            </w:r>
            <w:r w:rsidR="004274BD" w:rsidRPr="006C4171">
              <w:rPr>
                <w:b/>
                <w:sz w:val="20"/>
              </w:rPr>
              <w:t xml:space="preserve"> preukázania splnenia PPP zo strany žiadateľa</w:t>
            </w:r>
          </w:p>
        </w:tc>
      </w:tr>
      <w:tr w:rsidR="004274BD" w:rsidRPr="006C4171" w14:paraId="2518110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2D04E66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3D16748" w14:textId="2B5D4A7E" w:rsidR="00B22724" w:rsidRPr="006C4171" w:rsidRDefault="00DE55BF" w:rsidP="00DE55B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</w:t>
            </w:r>
            <w:r w:rsidR="00B22724" w:rsidRPr="006C4171">
              <w:rPr>
                <w:rFonts w:asciiTheme="minorHAnsi" w:hAnsiTheme="minorHAnsi" w:cstheme="minorHAnsi"/>
                <w:sz w:val="20"/>
                <w:szCs w:val="22"/>
              </w:rPr>
              <w:t>e splnenie PPP prostredníctvom:</w:t>
            </w:r>
          </w:p>
          <w:p w14:paraId="049C8E36" w14:textId="23D65DE2" w:rsidR="00DE55BF" w:rsidRPr="006C4171" w:rsidRDefault="00DE55BF" w:rsidP="0021420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  <w:p w14:paraId="05085B67" w14:textId="1C61D1D3" w:rsidR="00DE55BF" w:rsidRPr="006C4171" w:rsidRDefault="00DE55BF" w:rsidP="0021420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9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Harmonogram realizácie aktivít </w:t>
            </w:r>
          </w:p>
          <w:p w14:paraId="2CA73139" w14:textId="79A35C55" w:rsidR="004274BD" w:rsidRPr="006C4171" w:rsidRDefault="00DE55BF" w:rsidP="00676168">
            <w:pPr>
              <w:pStyle w:val="Default"/>
              <w:numPr>
                <w:ilvl w:val="0"/>
                <w:numId w:val="6"/>
              </w:numPr>
              <w:spacing w:after="240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10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="009B2FFC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Merateľné ukazovatele projektu</w:t>
            </w:r>
          </w:p>
        </w:tc>
      </w:tr>
      <w:tr w:rsidR="004274BD" w:rsidRPr="006C4171" w14:paraId="455F9B5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75211A9" w14:textId="77777777" w:rsidR="004274BD" w:rsidRPr="006C4171" w:rsidRDefault="004274BD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27C4B40" w14:textId="77777777" w:rsidR="004274BD" w:rsidRPr="006C4171" w:rsidRDefault="004274BD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Spôsob overovania PPP zo strany poskytovateľa</w:t>
            </w:r>
          </w:p>
        </w:tc>
      </w:tr>
      <w:tr w:rsidR="004274BD" w:rsidRPr="006C4171" w14:paraId="1B33FB2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FD6F7D9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EAAAE44" w14:textId="77843D07" w:rsidR="00B22724" w:rsidRPr="006C4171" w:rsidRDefault="00DE55BF" w:rsidP="00DE55BF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</w:t>
            </w:r>
            <w:r w:rsidR="00B22724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overenie splnenia PPP využíva: </w:t>
            </w:r>
          </w:p>
          <w:p w14:paraId="7B12AB53" w14:textId="59B8E4CC" w:rsidR="009B2FFC" w:rsidRPr="006C4171" w:rsidRDefault="009B2FFC" w:rsidP="009B2FFC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  <w:p w14:paraId="16438CE3" w14:textId="30FACEA4" w:rsidR="009B2FFC" w:rsidRPr="006C4171" w:rsidRDefault="009B2FFC" w:rsidP="009B2FFC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9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Harmonogram realizácie aktivít</w:t>
            </w:r>
          </w:p>
          <w:p w14:paraId="757E2FD2" w14:textId="049833EC" w:rsidR="009B2FFC" w:rsidRPr="006C4171" w:rsidRDefault="009B2FFC" w:rsidP="00214202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10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Merateľné ukazovatele projektu</w:t>
            </w:r>
          </w:p>
          <w:p w14:paraId="76E71C42" w14:textId="20FDF642" w:rsidR="00725C45" w:rsidRPr="006C4171" w:rsidRDefault="00725C45" w:rsidP="00B22724">
            <w:pPr>
              <w:pStyle w:val="Default"/>
              <w:numPr>
                <w:ilvl w:val="0"/>
                <w:numId w:val="6"/>
              </w:numPr>
              <w:spacing w:after="240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</w:tc>
      </w:tr>
      <w:tr w:rsidR="004274BD" w:rsidRPr="006C4171" w14:paraId="4688474D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435CAE0" w14:textId="77777777" w:rsidR="004274BD" w:rsidRPr="006C4171" w:rsidRDefault="004274BD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EB4BB76" w14:textId="77777777" w:rsidR="004274BD" w:rsidRPr="006C4171" w:rsidRDefault="004274BD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Čas plnenia/overenia PPP</w:t>
            </w:r>
          </w:p>
        </w:tc>
      </w:tr>
      <w:tr w:rsidR="004274BD" w:rsidRPr="006C4171" w14:paraId="2D2B43F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5243FF8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AB6F59F" w14:textId="77777777" w:rsidR="00725C45" w:rsidRPr="006C4171" w:rsidRDefault="00725C45" w:rsidP="008E67CE">
            <w:pPr>
              <w:tabs>
                <w:tab w:val="left" w:pos="1695"/>
              </w:tabs>
              <w:spacing w:line="240" w:lineRule="auto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Splnenie PPP poskytovateľ overuje v konaní o </w:t>
            </w:r>
            <w:proofErr w:type="spellStart"/>
            <w:r w:rsidRPr="006C4171">
              <w:rPr>
                <w:sz w:val="20"/>
              </w:rPr>
              <w:t>ŽoNFP</w:t>
            </w:r>
            <w:proofErr w:type="spellEnd"/>
            <w:r w:rsidRPr="006C4171">
              <w:rPr>
                <w:sz w:val="20"/>
              </w:rPr>
              <w:t xml:space="preserve">, v reálnom čase (v okamihu výkonu overenia). V </w:t>
            </w:r>
            <w:r w:rsidRPr="006C4171">
              <w:rPr>
                <w:b/>
                <w:bCs/>
                <w:sz w:val="20"/>
              </w:rPr>
              <w:t>procese administratívneho overovania</w:t>
            </w:r>
            <w:r w:rsidRPr="006C4171">
              <w:rPr>
                <w:sz w:val="20"/>
              </w:rPr>
              <w:t xml:space="preserve"> poskytovateľ overuje splnenie </w:t>
            </w:r>
            <w:r w:rsidRPr="006C4171">
              <w:rPr>
                <w:b/>
                <w:bCs/>
                <w:sz w:val="20"/>
              </w:rPr>
              <w:t>formálnych náležitostí</w:t>
            </w:r>
            <w:r w:rsidRPr="006C4171">
              <w:rPr>
                <w:sz w:val="20"/>
              </w:rPr>
              <w:t xml:space="preserve"> PPP a v </w:t>
            </w:r>
            <w:r w:rsidRPr="006C4171">
              <w:rPr>
                <w:b/>
                <w:bCs/>
                <w:sz w:val="20"/>
              </w:rPr>
              <w:t>rámci odborného hodnotenia</w:t>
            </w:r>
            <w:r w:rsidRPr="006C4171">
              <w:rPr>
                <w:sz w:val="20"/>
              </w:rPr>
              <w:t xml:space="preserve"> (prostredníctvom Podmienky splnenia kritérií pre výber projektov) sa posudzuje </w:t>
            </w:r>
            <w:r w:rsidRPr="006C4171">
              <w:rPr>
                <w:b/>
                <w:bCs/>
                <w:sz w:val="20"/>
              </w:rPr>
              <w:t>vecný (obsahový) súlad</w:t>
            </w:r>
            <w:r w:rsidRPr="006C4171">
              <w:rPr>
                <w:sz w:val="20"/>
              </w:rPr>
              <w:t xml:space="preserve"> oprávnených aktivít projektu s PPP a či navrhované postupy realizácie aktivít projektu umožnia dosiahnuť stanovené ciele a výsledky projektu.</w:t>
            </w:r>
          </w:p>
          <w:p w14:paraId="27F9973A" w14:textId="020C8C41" w:rsidR="004274BD" w:rsidRPr="006C4171" w:rsidRDefault="00725C45" w:rsidP="006E2562">
            <w:pPr>
              <w:tabs>
                <w:tab w:val="left" w:pos="1695"/>
              </w:tabs>
              <w:spacing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DB76D9" w:rsidRPr="006C4171" w14:paraId="34A5554C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6FDB47E6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Podmienka, že projekt je realizovaný na oprávnenom území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A623558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DB76D9" w:rsidRPr="006C4171" w14:paraId="7CF0D18A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5C626C4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DCA0518" w14:textId="77777777" w:rsidR="00DB76D9" w:rsidRPr="006C4171" w:rsidRDefault="00DB76D9" w:rsidP="008E67CE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je povinný realizovať projekt na oprávnenom území. </w:t>
            </w:r>
          </w:p>
          <w:p w14:paraId="2A324608" w14:textId="4D613B49" w:rsidR="00DB76D9" w:rsidRPr="006C4171" w:rsidRDefault="00DB76D9" w:rsidP="009933E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Pre túto výzvu je oprávneným miestom realizácie projektu celé územie Slovenskej republiky (celý región NUTS I).</w:t>
            </w:r>
            <w:r w:rsidR="005C6E82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5B5725A" w14:textId="1AF76AA2" w:rsidR="00DB76D9" w:rsidRPr="006C4171" w:rsidRDefault="00DB76D9" w:rsidP="009933E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Pre posúdenie splnenia tejto podmienky je rozhodujúce </w:t>
            </w:r>
            <w:r w:rsidRPr="006C4171">
              <w:rPr>
                <w:rFonts w:cstheme="minorHAnsi"/>
                <w:b/>
                <w:sz w:val="20"/>
                <w:szCs w:val="20"/>
              </w:rPr>
              <w:t>miesto realizácie projektu</w:t>
            </w:r>
            <w:r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="0073765E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nie sídlo žiadateľa.</w:t>
            </w:r>
          </w:p>
        </w:tc>
      </w:tr>
      <w:tr w:rsidR="00DB76D9" w:rsidRPr="006C4171" w14:paraId="66E5042C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DA39C16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8A7C2B2" w14:textId="0AC33D58" w:rsidR="00DB76D9" w:rsidRPr="006C4171" w:rsidRDefault="00A62BF1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Forma</w:t>
            </w:r>
            <w:r w:rsidR="005457C8" w:rsidRPr="006C4171">
              <w:rPr>
                <w:b/>
                <w:sz w:val="20"/>
              </w:rPr>
              <w:t xml:space="preserve"> preukázania splnenia PPP zo strany žiadateľa</w:t>
            </w:r>
          </w:p>
        </w:tc>
      </w:tr>
      <w:tr w:rsidR="00DB76D9" w:rsidRPr="006C4171" w14:paraId="6D2F4CE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ADE0032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8F96034" w14:textId="195F2DBA" w:rsidR="00DB76D9" w:rsidRPr="006C4171" w:rsidRDefault="00DB76D9" w:rsidP="00DB76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preukazuje splnenie PPP prostredníctvom:</w:t>
            </w:r>
          </w:p>
          <w:p w14:paraId="71EC97D5" w14:textId="53F5EE2C" w:rsidR="00A13CB0" w:rsidRPr="006C4171" w:rsidRDefault="00A13CB0" w:rsidP="004920BF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6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-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Miesto realizácie</w:t>
            </w:r>
            <w:r w:rsidR="00403099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projektu</w:t>
            </w:r>
            <w:r w:rsidR="0073765E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,</w:t>
            </w:r>
          </w:p>
          <w:p w14:paraId="1C89CAA1" w14:textId="4EAF5DFA" w:rsidR="00DB76D9" w:rsidRPr="006C4171" w:rsidRDefault="00403099" w:rsidP="00676168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</w:tc>
      </w:tr>
      <w:tr w:rsidR="00DB76D9" w:rsidRPr="006C4171" w14:paraId="5A0F1F7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AA5AED4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130D95A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Spôsob overovania PPP zo strany poskytovateľa</w:t>
            </w:r>
          </w:p>
        </w:tc>
      </w:tr>
      <w:tr w:rsidR="00DB76D9" w:rsidRPr="006C4171" w14:paraId="6C42460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1372D44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D68ACA2" w14:textId="5170D325" w:rsidR="00B24382" w:rsidRPr="006C4171" w:rsidRDefault="00DB76D9" w:rsidP="00DB76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23B38624" w14:textId="38B5304A" w:rsidR="00A13CB0" w:rsidRPr="006C4171" w:rsidRDefault="00A13CB0" w:rsidP="00A13CB0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6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Miesto realizácie projektu</w:t>
            </w:r>
          </w:p>
          <w:p w14:paraId="5918EF16" w14:textId="6AFBBBCA" w:rsidR="00633888" w:rsidRPr="006C4171" w:rsidRDefault="00403099" w:rsidP="00BD78D9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  <w:r w:rsidRPr="006C4171" w:rsidDel="0040309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</w:p>
          <w:p w14:paraId="2CCDBFC2" w14:textId="2C8B4F45" w:rsidR="00DB76D9" w:rsidRPr="006C4171" w:rsidRDefault="00DB76D9" w:rsidP="00716A39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</w:tc>
      </w:tr>
      <w:tr w:rsidR="00DB76D9" w:rsidRPr="006C4171" w14:paraId="5441F6C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5853822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22C7562E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Čas plnenia/overenia PPP</w:t>
            </w:r>
          </w:p>
        </w:tc>
      </w:tr>
      <w:tr w:rsidR="00DB76D9" w:rsidRPr="006C4171" w14:paraId="03B5FBF6" w14:textId="77777777" w:rsidTr="00B22724">
        <w:trPr>
          <w:trHeight w:val="1385"/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1A528DB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81D1700" w14:textId="77777777" w:rsidR="00DB76D9" w:rsidRPr="006C4171" w:rsidRDefault="00DB76D9" w:rsidP="008E67C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overenia). </w:t>
            </w:r>
          </w:p>
          <w:p w14:paraId="4F0832BE" w14:textId="77777777" w:rsidR="00955904" w:rsidRPr="006C4171" w:rsidRDefault="00955904" w:rsidP="004920BF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</w:rPr>
            </w:pPr>
          </w:p>
          <w:p w14:paraId="088F7CDE" w14:textId="30EB4826" w:rsidR="00BE13AD" w:rsidRPr="006C4171" w:rsidRDefault="00DB76D9" w:rsidP="00E47FBC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3C7A1B" w:rsidRPr="006C4171" w14:paraId="6E128D0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271382F6" w14:textId="77777777" w:rsidR="003C7A1B" w:rsidRPr="006C4171" w:rsidRDefault="003C7A1B" w:rsidP="0017430D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splnenia kritérií pre výber projektov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293E059" w14:textId="77777777" w:rsidR="003C7A1B" w:rsidRPr="006C4171" w:rsidRDefault="003C7A1B" w:rsidP="0017430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3C7A1B" w:rsidRPr="006C4171" w14:paraId="456ADC9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8B8FF16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C1EDC03" w14:textId="77777777" w:rsidR="003C7A1B" w:rsidRPr="006C4171" w:rsidRDefault="003C7A1B" w:rsidP="00A273FA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musí splniť kritéria výberu projektov:</w:t>
            </w:r>
          </w:p>
          <w:p w14:paraId="56EB43F1" w14:textId="77777777" w:rsidR="003C7A1B" w:rsidRPr="006C4171" w:rsidRDefault="003C7A1B" w:rsidP="004274B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Kritériá pre výber projektov pozostávajú z </w:t>
            </w:r>
            <w:r w:rsidRPr="006C4171">
              <w:rPr>
                <w:rFonts w:cstheme="minorHAnsi"/>
                <w:b/>
                <w:sz w:val="20"/>
                <w:szCs w:val="20"/>
              </w:rPr>
              <w:t>vylučujúcich kritérií podľa článku 73 NSU, vylučujúcich vecných kritérií a z výberových kritérií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193C03FD" w14:textId="77777777" w:rsidR="003C7A1B" w:rsidRPr="006C4171" w:rsidRDefault="003C7A1B" w:rsidP="003C7A1B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Aplikácia kritérií pre výber projektov je bližšie uvedená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v </w:t>
            </w:r>
            <w:r w:rsidR="00D077D1" w:rsidRPr="006C4171">
              <w:rPr>
                <w:rFonts w:cstheme="minorHAnsi"/>
                <w:b/>
                <w:sz w:val="20"/>
                <w:szCs w:val="20"/>
              </w:rPr>
              <w:t>P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rílohe č. 6 výzvy - Kritériá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sz w:val="20"/>
                <w:szCs w:val="20"/>
              </w:rPr>
              <w:t>pre výber projektov.</w:t>
            </w:r>
          </w:p>
          <w:p w14:paraId="0592DE4D" w14:textId="750BDC38" w:rsidR="00C01EED" w:rsidRPr="006C4171" w:rsidRDefault="00C01EED" w:rsidP="00C01EE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60D6C65" w14:textId="0CC3079F" w:rsidR="00C01EED" w:rsidRPr="006C4171" w:rsidRDefault="00C01EED" w:rsidP="00C01EE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Doplňujúce informácie k zneniu vylučujúceho kritéria HP</w:t>
            </w:r>
            <w:del w:id="18" w:author="Mitrik Vladimír" w:date="2025-10-21T15:29:00Z">
              <w:r w:rsidR="00050C2F" w:rsidRPr="006C4171" w:rsidDel="00A523A0">
                <w:rPr>
                  <w:rFonts w:cstheme="minorHAnsi"/>
                  <w:sz w:val="20"/>
                  <w:szCs w:val="20"/>
                </w:rPr>
                <w:delText xml:space="preserve"> (ak relevantné)</w:delText>
              </w:r>
            </w:del>
            <w:r w:rsidRPr="006C4171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2C044F76" w14:textId="02569600" w:rsidR="00C01EED" w:rsidRPr="006C4171" w:rsidRDefault="00C01EED" w:rsidP="00050C2F">
            <w:pPr>
              <w:tabs>
                <w:tab w:val="left" w:pos="1695"/>
              </w:tabs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Projekt musí byť v súlade s horizontálnymi princípmi, ktoré s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ú definované v čl. 9 nariadenia </w:t>
            </w:r>
            <w:r w:rsidRPr="006C4171">
              <w:rPr>
                <w:rFonts w:cstheme="minorHAnsi"/>
                <w:sz w:val="20"/>
                <w:szCs w:val="20"/>
              </w:rPr>
              <w:t>o spoločných ustanoveniach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19"/>
            </w:r>
            <w:r w:rsidRPr="006C4171">
              <w:rPr>
                <w:rFonts w:cstheme="minorHAnsi"/>
                <w:sz w:val="20"/>
                <w:szCs w:val="20"/>
              </w:rPr>
              <w:t xml:space="preserve">, s prihliadnutím na dodržiavanie zásady rovnakého zaobchádzania a aktívneho podporovania mužov </w:t>
            </w:r>
            <w:r w:rsidR="005C3F2B" w:rsidRPr="006C4171">
              <w:rPr>
                <w:rFonts w:cstheme="minorHAnsi"/>
                <w:sz w:val="20"/>
                <w:szCs w:val="20"/>
              </w:rPr>
              <w:t xml:space="preserve">a žien vo všetkých aktivitách a </w:t>
            </w:r>
            <w:r w:rsidRPr="006C4171">
              <w:rPr>
                <w:rFonts w:cstheme="minorHAnsi"/>
                <w:sz w:val="20"/>
                <w:szCs w:val="20"/>
              </w:rPr>
              <w:t xml:space="preserve">činnostiach, najmä ak ide o prístup k zamestnaniu, odmeňovanie a pracovný postup, odborné vzdelávanie a pracovné podmienky.                                       </w:t>
            </w:r>
          </w:p>
          <w:p w14:paraId="2F8AFB5E" w14:textId="2632766C" w:rsidR="00050C2F" w:rsidRPr="006C4171" w:rsidRDefault="00C01EED" w:rsidP="00050C2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lastRenderedPageBreak/>
              <w:t>V projektoch je potrebné odstraňovať bariéry a zabraňovať všetkým formám diskriminácie, vytvárať podmienky, ktoré zohľadňujú špecifické potreby rozmanitých skupín obyvateľstva a zabezpečiť prístupnosť fyzického prostredia, dopravy, informácií a verejných služieb pre osoby so zdravotným postihnutím, v súlade s čl. 9 Dohovoru OSN o právach osôb so zdravotným postihnutím</w:t>
            </w:r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0"/>
            </w:r>
            <w:r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8777B09" w14:textId="42ACBC01" w:rsidR="00C01EED" w:rsidRPr="006C4171" w:rsidRDefault="00C01EED" w:rsidP="00050C2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Za účelom overenia zabezpečenia súladu projektu s čl. 9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 Dohovoru OSN o právach osôb so </w:t>
            </w:r>
            <w:r w:rsidRPr="006C4171">
              <w:rPr>
                <w:rFonts w:cstheme="minorHAnsi"/>
                <w:sz w:val="20"/>
                <w:szCs w:val="20"/>
              </w:rPr>
              <w:t>zdravotným pos</w:t>
            </w:r>
            <w:r w:rsidR="005C3F2B" w:rsidRPr="006C4171">
              <w:rPr>
                <w:rFonts w:cstheme="minorHAnsi"/>
                <w:sz w:val="20"/>
                <w:szCs w:val="20"/>
              </w:rPr>
              <w:t>tihnutím sú ako odborná pomôcka</w:t>
            </w:r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1"/>
            </w:r>
            <w:r w:rsidRPr="006C4171">
              <w:rPr>
                <w:rFonts w:cstheme="minorHAnsi"/>
                <w:sz w:val="20"/>
                <w:szCs w:val="20"/>
              </w:rPr>
              <w:t xml:space="preserve"> pre žiadateľov pri príprave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2"/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k dispozícii nasledovné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Checklisty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– Vyhlásenie o bezbari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érovej prístupnosti, spracované </w:t>
            </w:r>
            <w:r w:rsidRPr="006C4171">
              <w:rPr>
                <w:rFonts w:cstheme="minorHAnsi"/>
                <w:sz w:val="20"/>
                <w:szCs w:val="20"/>
              </w:rPr>
              <w:t xml:space="preserve">gestorom HP, na základe ktorých je žiadateľ schopný pre svoje vlastné potreby pred vydaním čestného vyhlásenia kvalifikovane verifikovať dosiahnutie súladu ním navrhovaného projektu s požiadavkami týkajúcimi sa plnenia HP:                                                       </w:t>
            </w:r>
            <w:r w:rsidR="005C3F2B" w:rsidRPr="006C4171">
              <w:rPr>
                <w:rFonts w:cstheme="minorHAnsi"/>
                <w:sz w:val="20"/>
                <w:szCs w:val="20"/>
              </w:rPr>
              <w:t xml:space="preserve">                       </w:t>
            </w:r>
            <w:r w:rsidRPr="006C4171">
              <w:rPr>
                <w:rFonts w:cstheme="minorHAnsi"/>
                <w:sz w:val="20"/>
                <w:szCs w:val="20"/>
              </w:rPr>
              <w:t xml:space="preserve">           </w:t>
            </w:r>
          </w:p>
          <w:p w14:paraId="2651188F" w14:textId="22CC0BD5" w:rsidR="00C01EED" w:rsidRPr="006C4171" w:rsidRDefault="00C01EED" w:rsidP="00326D76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  <w:szCs w:val="20"/>
                <w:u w:val="single"/>
              </w:rPr>
              <w:t>5. CHECK LIST  - VYHLÁSENIE O BEZBARIÉROVEJ PRÍSTUPNOSTI – DEBARIÉRIZÁCIA ADMINISTRATÍVNEJ BUDOVY</w:t>
            </w:r>
          </w:p>
          <w:p w14:paraId="1027F680" w14:textId="77777777" w:rsidR="00C01EED" w:rsidRPr="006C4171" w:rsidRDefault="00C01EED" w:rsidP="005C3F2B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284A17" w14:textId="77777777" w:rsidR="00C01EED" w:rsidRPr="006C4171" w:rsidRDefault="00C01EED" w:rsidP="00C01EE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Tieto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Checklisty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sú dostupné na webovom sídle gestora HP </w:t>
            </w:r>
          </w:p>
          <w:p w14:paraId="6D61363E" w14:textId="690637E6" w:rsidR="00875FC0" w:rsidRPr="006C4171" w:rsidRDefault="00B3714A" w:rsidP="00050C2F">
            <w:pPr>
              <w:tabs>
                <w:tab w:val="left" w:pos="1695"/>
              </w:tabs>
              <w:spacing w:after="120"/>
              <w:rPr>
                <w:rFonts w:cstheme="minorHAnsi"/>
                <w:b/>
                <w:sz w:val="20"/>
                <w:szCs w:val="20"/>
              </w:rPr>
            </w:pPr>
            <w:r>
              <w:fldChar w:fldCharType="begin"/>
            </w:r>
            <w:ins w:id="23" w:author="Používateľ" w:date="2025-10-29T12:25:00Z">
              <w:r w:rsidR="00146751">
                <w:instrText>HYPERLINK "https://www.horizontalneprincipy.gov.sk/hp-v-novom-po-2021-2027/index.html?csrt=13762856008428084435"</w:instrText>
              </w:r>
            </w:ins>
            <w:del w:id="24" w:author="Používateľ" w:date="2025-10-29T12:23:00Z">
              <w:r w:rsidDel="0001356F">
                <w:delInstrText xml:space="preserve"> HYPERLINK "https://www.horizontalneprincipy.gov.sk/hp-v-novom-po-2021-2027/index.html?csrt=13762856008428084435" </w:delInstrText>
              </w:r>
            </w:del>
            <w:r>
              <w:fldChar w:fldCharType="separate"/>
            </w:r>
            <w:r w:rsidR="005C3F2B" w:rsidRPr="006C4171">
              <w:rPr>
                <w:rStyle w:val="Hypertextovprepojenie"/>
                <w:rFonts w:cstheme="minorHAnsi"/>
                <w:sz w:val="20"/>
                <w:szCs w:val="20"/>
              </w:rPr>
              <w:t>https://www.horizontalneprincipy.gov.sk/hp-v-novom-po-2021-2027/index.html?csrt=13762856008428084435</w:t>
            </w:r>
            <w:r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5C3F2B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C01EED" w:rsidRPr="006C4171">
              <w:rPr>
                <w:rFonts w:cstheme="minorHAnsi"/>
                <w:sz w:val="20"/>
                <w:szCs w:val="20"/>
              </w:rPr>
              <w:t>v časti Riadiaca dokumentácia.</w:t>
            </w:r>
          </w:p>
        </w:tc>
      </w:tr>
      <w:tr w:rsidR="003C7A1B" w:rsidRPr="006C4171" w14:paraId="185EC04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F9D4E45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D0767F" w14:textId="24653952" w:rsidR="003C7A1B" w:rsidRPr="006C4171" w:rsidRDefault="0047489B" w:rsidP="003C7A1B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3C7A1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  <w:r w:rsidR="003C7A1B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3C7A1B" w:rsidRPr="006C4171" w14:paraId="18FA07D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6032AFB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29481BA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56418C4B" w14:textId="77777777" w:rsidR="00B24382" w:rsidRPr="006C4171" w:rsidRDefault="00B24382" w:rsidP="00BD78D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BAFFD47" w14:textId="37759C2A" w:rsidR="003C7A1B" w:rsidRPr="006C4171" w:rsidRDefault="007A03A7" w:rsidP="00BD78D9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3C7A1B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,tabuľka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č.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7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Popis projektu/7.</w:t>
            </w:r>
            <w:r w:rsidRPr="006C4171">
              <w:rPr>
                <w:rFonts w:cstheme="minorHAnsi"/>
                <w:b/>
                <w:sz w:val="20"/>
                <w:szCs w:val="20"/>
              </w:rPr>
              <w:t>3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Spôsob realizácie aktivít projektu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19945314" w14:textId="3CB18B67" w:rsidR="001D3465" w:rsidRPr="006C4171" w:rsidRDefault="00FE2E14" w:rsidP="00BD78D9">
            <w:pPr>
              <w:pStyle w:val="Odsekzoznamu"/>
              <w:numPr>
                <w:ilvl w:val="0"/>
                <w:numId w:val="21"/>
              </w:numPr>
              <w:jc w:val="both"/>
              <w:rPr>
                <w:b/>
                <w:bCs/>
                <w:sz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3C7A1B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tabuľka č. 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Čestné vyhlásenie žiadateľa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="001D3465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1D3465" w:rsidRPr="006C4171">
              <w:rPr>
                <w:sz w:val="20"/>
              </w:rPr>
              <w:t>v ktorom žiadateľ vyhlási, že:</w:t>
            </w:r>
          </w:p>
          <w:p w14:paraId="6A43E846" w14:textId="7B7CE7F1" w:rsidR="003C7A1B" w:rsidRPr="006C4171" w:rsidRDefault="001D3465" w:rsidP="00BD78D9">
            <w:pPr>
              <w:tabs>
                <w:tab w:val="left" w:pos="1695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i/>
                <w:iCs/>
                <w:color w:val="000000"/>
                <w:sz w:val="20"/>
              </w:rPr>
              <w:t>„</w:t>
            </w:r>
            <w:proofErr w:type="spellStart"/>
            <w:r w:rsidRPr="006C4171">
              <w:rPr>
                <w:i/>
                <w:iCs/>
                <w:color w:val="000000"/>
                <w:sz w:val="20"/>
              </w:rPr>
              <w:t>ŽoNFP</w:t>
            </w:r>
            <w:proofErr w:type="spellEnd"/>
            <w:r w:rsidRPr="006C4171">
              <w:rPr>
                <w:i/>
                <w:iCs/>
                <w:color w:val="000000"/>
                <w:sz w:val="20"/>
              </w:rPr>
              <w:t xml:space="preserve"> je v súlade s Chartou základných práv EÚ, princípmi rodovej rovnosti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 xml:space="preserve">a nediskriminácie, zohľadňujúc potreby zabezpečenia prístupnosti pre osoby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 xml:space="preserve">so zdravotným postihnutím podľa článku 9 nariadenia Európskeho parlamentu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>a Rady (EÚ) 2021/1060“</w:t>
            </w:r>
          </w:p>
          <w:p w14:paraId="4A32C69B" w14:textId="598E5EA6" w:rsidR="00B24382" w:rsidRPr="006C4171" w:rsidRDefault="00B24382" w:rsidP="00BD78D9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preukazuje splnenie PPP prostredníctvom informácií a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uvedených priamo v prílohe výzvy č. 6 - Kritériá pre výber projektov.</w:t>
            </w:r>
          </w:p>
        </w:tc>
      </w:tr>
      <w:tr w:rsidR="003C7A1B" w:rsidRPr="006C4171" w14:paraId="2CB6C5C1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B0BB3A6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AF7BA67" w14:textId="77777777" w:rsidR="003C7A1B" w:rsidRPr="006C4171" w:rsidRDefault="003C7A1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3C7A1B" w:rsidRPr="006C4171" w14:paraId="0C4B398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ACD49C3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093B713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2DE329D9" w14:textId="77777777" w:rsidR="00B24382" w:rsidRPr="006C4171" w:rsidRDefault="00B24382" w:rsidP="00BD78D9">
            <w:pPr>
              <w:pStyle w:val="Bezriadkovania"/>
              <w:jc w:val="both"/>
            </w:pPr>
          </w:p>
          <w:p w14:paraId="0A179AF7" w14:textId="6DF7F89B" w:rsidR="007A03A7" w:rsidRPr="006C4171" w:rsidRDefault="007A03A7" w:rsidP="00BD78D9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214895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tabuľka č. 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>7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 Popis projektu/7.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3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sz w:val="20"/>
                <w:szCs w:val="20"/>
              </w:rPr>
              <w:t>Spôsob realizácie aktivít projektu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066D3ABE" w14:textId="0680AAAE" w:rsidR="003C7A1B" w:rsidRPr="006C4171" w:rsidRDefault="00E1216C" w:rsidP="00BD78D9">
            <w:pPr>
              <w:numPr>
                <w:ilvl w:val="0"/>
                <w:numId w:val="9"/>
              </w:num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214895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tabuľka č. 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>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 Čestné vyhlásenie žiadateľa</w:t>
            </w:r>
            <w:r w:rsidR="00214895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14:paraId="277345D8" w14:textId="45738985" w:rsidR="00FF4CC5" w:rsidRPr="006C4171" w:rsidRDefault="00FF4CC5" w:rsidP="00BD78D9">
            <w:pPr>
              <w:tabs>
                <w:tab w:val="left" w:pos="1695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na overenie splnenia PPP využíva všetky žiadateľom poskytnuté prílohy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a informácie uvedené vyššie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 rámci spôsobu preukázania splnenia PPP.</w:t>
            </w:r>
          </w:p>
        </w:tc>
      </w:tr>
      <w:tr w:rsidR="003C7A1B" w:rsidRPr="006C4171" w14:paraId="4D22475C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CE9A8A9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AF827F8" w14:textId="77777777" w:rsidR="003C7A1B" w:rsidRPr="006C4171" w:rsidRDefault="003C7A1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3C7A1B" w:rsidRPr="006C4171" w14:paraId="2EC4F723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186E69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F5091C1" w14:textId="77777777" w:rsidR="00FF4CC5" w:rsidRPr="006C4171" w:rsidRDefault="00214895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</w:t>
            </w:r>
            <w:r w:rsidR="00FF4CC5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a odborného hodnotenia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</w:p>
          <w:p w14:paraId="10F46A44" w14:textId="34364AB1" w:rsidR="00214895" w:rsidRPr="006C4171" w:rsidRDefault="0021489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lastRenderedPageBreak/>
              <w:t xml:space="preserve">V procese administratívneho overovania poskytovateľ overuje splnenie formálnych náležitostí PPP a v rámci odborného hodnotenia sa posudzuje vecná oprávnenosť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 účelnosť výdavkov projektu.</w:t>
            </w:r>
          </w:p>
          <w:p w14:paraId="0B9D5B51" w14:textId="5CE73960" w:rsidR="003C7A1B" w:rsidRPr="006C4171" w:rsidRDefault="00214895" w:rsidP="00B22724">
            <w:p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2832B7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2832B7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214895" w:rsidRPr="006C4171" w14:paraId="5B973FBF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549C2D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Podmienka, že žiadateľ nie je evidovaný v Systéme včasného odhaľovania rizika a vylúčenia (EDES) ako vylúčená osoba alebo subjekt (v zmysle článku 135 nariadenia č. 2018/1046).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9C4BD1A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214895" w:rsidRPr="006C4171" w14:paraId="5180CF5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475702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A5A3684" w14:textId="3DAA22DE" w:rsidR="00214895" w:rsidRPr="006C4171" w:rsidRDefault="00122121" w:rsidP="00A273FA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Žiadateľ nesmie byť evidovaný v Systéme včasného odhaľovania rizika a vylúčenia (EDES) ako vylúčená osoba alebo subjekt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 zmysle článku 135 a nasledujúcich nariadenia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o rozpočtových pravidlách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3"/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385C8C58" w14:textId="56ABF510" w:rsidR="00A929CD" w:rsidRPr="006C4171" w:rsidRDefault="00A929CD" w:rsidP="002832B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Zároveň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upozorňujeme žiadateľov na povinnosť oboznámiť sa so znením dokumentu Informácia pre žiadateľov o nenávratný finančný príspevok, resp. o príspevok zverejnený na webovej stránke: </w:t>
            </w:r>
            <w:r w:rsidR="00B3714A">
              <w:fldChar w:fldCharType="begin"/>
            </w:r>
            <w:ins w:id="25" w:author="Používateľ" w:date="2025-10-29T12:25:00Z">
              <w:r w:rsidR="00146751">
                <w:instrText>HYPERLINK "https://www.olaf.vlada.gov.sk/system-vcasneho-odhalovania-rizika-a-vylucenia-edes/"</w:instrText>
              </w:r>
            </w:ins>
            <w:del w:id="26" w:author="Používateľ" w:date="2025-10-29T12:23:00Z">
              <w:r w:rsidR="00B3714A" w:rsidDel="0001356F">
                <w:delInstrText xml:space="preserve"> HYPERLINK "https://www.olaf.vlada.gov.sk/system-vcasneho-odhalovania-rizika-a-vylucenia-edes/"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t>https://www.olaf.vlada.gov.sk//system-vcasneho-odhalovania-rizika-a-vylucenia-edes/.</w:t>
            </w:r>
            <w:r w:rsidR="00B3714A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fldChar w:fldCharType="end"/>
            </w:r>
          </w:p>
        </w:tc>
      </w:tr>
      <w:tr w:rsidR="00214895" w:rsidRPr="006C4171" w14:paraId="616A73D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59EAEAB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39FB834" w14:textId="142EAC3D" w:rsidR="00214895" w:rsidRPr="006C4171" w:rsidRDefault="00A62BF1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214895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214895" w:rsidRPr="006C4171" w14:paraId="4F12D42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BE9D2FF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785B7B1F" w14:textId="1F45B4A9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5B1BA842" w14:textId="0A74E897" w:rsidR="00122121" w:rsidRPr="006C4171" w:rsidRDefault="00B250E0" w:rsidP="002832B7">
            <w:pPr>
              <w:numPr>
                <w:ilvl w:val="0"/>
                <w:numId w:val="9"/>
              </w:num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>tabuľka č. 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 </w:t>
            </w:r>
            <w:r w:rsidRPr="006C4171">
              <w:rPr>
                <w:rFonts w:cstheme="minorHAnsi"/>
                <w:b/>
                <w:sz w:val="20"/>
                <w:szCs w:val="20"/>
              </w:rPr>
              <w:t>Čestné vyhlásenie žiadateľa</w:t>
            </w: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14895" w:rsidRPr="006C4171" w14:paraId="5949376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060BBE6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A152C17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214895" w:rsidRPr="006C4171" w14:paraId="1675928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8DF94CD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645C7E9F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0D7A7E63" w14:textId="3800D8C3" w:rsidR="00B250E0" w:rsidRPr="006C4171" w:rsidRDefault="00B250E0" w:rsidP="00BD78D9">
            <w:pPr>
              <w:pStyle w:val="Default"/>
              <w:numPr>
                <w:ilvl w:val="0"/>
                <w:numId w:val="11"/>
              </w:num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tabuľka č. 15</w:t>
            </w:r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Čestné vyhlásenie žiadateľa</w:t>
            </w:r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14:paraId="03B7EADE" w14:textId="13EB82F9" w:rsidR="00122121" w:rsidRPr="006C4171" w:rsidRDefault="00122121" w:rsidP="00BD78D9">
            <w:pPr>
              <w:pStyle w:val="Default"/>
              <w:numPr>
                <w:ilvl w:val="0"/>
                <w:numId w:val="11"/>
              </w:num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Systém včasného odhaľovania rizika a vylúčenia (EDES)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B9F840" w14:textId="08320049" w:rsidR="00214895" w:rsidRPr="006C4171" w:rsidRDefault="00B3714A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>
              <w:fldChar w:fldCharType="begin"/>
            </w:r>
            <w:ins w:id="27" w:author="Používateľ" w:date="2025-10-29T12:25:00Z">
              <w:r w:rsidR="00146751">
                <w:instrText>HYPERLINK "https://commission.europa.eu/strategy-and-policy/eu-budget/how-it-works/annual-lifecycle/implementation/anti-fraud-measures/edes/edes-database_sk"</w:instrText>
              </w:r>
            </w:ins>
            <w:del w:id="28" w:author="Používateľ" w:date="2025-10-29T12:23:00Z">
              <w:r w:rsidDel="0001356F">
                <w:delInstrText xml:space="preserve"> HYPERLINK "https://commission.europa.eu/strategy-and-policy/eu-budget/how-it-works/annual-lifecycle/implementation/anti-fraud-measures/edes/edes-database_sk" </w:delInstrText>
              </w:r>
            </w:del>
            <w:r>
              <w:fldChar w:fldCharType="separate"/>
            </w:r>
            <w:r w:rsidR="00122121" w:rsidRPr="006C4171">
              <w:rPr>
                <w:rStyle w:val="Hypertextovprepojenie"/>
                <w:rFonts w:cstheme="minorHAnsi"/>
                <w:sz w:val="20"/>
                <w:szCs w:val="20"/>
              </w:rPr>
              <w:t>https://commission.europa.eu/strategy-and-policy/eu-budget/how-it-works/annual-lifecycle/implementation/anti-fraud-measures/edes/edes-database_sk</w:t>
            </w:r>
            <w:r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122121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14895" w:rsidRPr="006C4171" w14:paraId="4B175A9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8338BC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244928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214895" w:rsidRPr="006C4171" w14:paraId="2319A19B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9FB7BF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1FCFB183" w14:textId="77777777" w:rsidR="00C412C7" w:rsidRPr="006C4171" w:rsidRDefault="00643586" w:rsidP="00050C2F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reálnom čase (v okamihu výkonu overenia). </w:t>
            </w:r>
          </w:p>
          <w:p w14:paraId="7DD9AEF3" w14:textId="09C41F7F" w:rsidR="00FF4CC5" w:rsidRPr="006C4171" w:rsidRDefault="00FF4CC5" w:rsidP="00643586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PPP musí trvať (byť naplnená) kontinuálne</w:t>
            </w:r>
            <w:r w:rsidR="008F5C24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8F5C24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zmysle čl. 65 NSU.</w:t>
            </w:r>
          </w:p>
        </w:tc>
      </w:tr>
      <w:tr w:rsidR="00F032B3" w:rsidRPr="006C4171" w14:paraId="47C9753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29597E91" w14:textId="77777777" w:rsidR="00C412C7" w:rsidRPr="006C4171" w:rsidRDefault="00C412C7" w:rsidP="00C412C7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Podmienka schválenia programu rozvoja a príslušnej územnoplánovacej dokumentácie podľa § 7 ods. 8 a § 8 ods. 6/ § 8a ods. 7 zákona č. 539/2008 o podpore regionálneho rozvoja v znení neskorších predpisov.   </w:t>
            </w:r>
          </w:p>
          <w:p w14:paraId="4780CD8F" w14:textId="77777777" w:rsidR="00026A3D" w:rsidRPr="006C4171" w:rsidRDefault="00026A3D" w:rsidP="00C412C7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14:paraId="6959508C" w14:textId="05B31301" w:rsidR="00C412C7" w:rsidRPr="006C4171" w:rsidRDefault="00C412C7" w:rsidP="00C412C7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(relevantné</w:t>
            </w:r>
            <w:r w:rsidR="00EB7CC5" w:rsidRPr="006C4171">
              <w:rPr>
                <w:rFonts w:cstheme="minorHAnsi"/>
                <w:b/>
                <w:sz w:val="20"/>
                <w:szCs w:val="20"/>
              </w:rPr>
              <w:t xml:space="preserve"> len pre subjekty </w:t>
            </w:r>
            <w:r w:rsidR="00C97AA5" w:rsidRPr="006C4171">
              <w:rPr>
                <w:rFonts w:cstheme="minorHAnsi"/>
                <w:b/>
                <w:sz w:val="20"/>
                <w:szCs w:val="20"/>
              </w:rPr>
              <w:t>orgánov územnej samosprávy</w:t>
            </w:r>
            <w:r w:rsidRPr="006C4171">
              <w:rPr>
                <w:rFonts w:cstheme="minorHAnsi"/>
                <w:b/>
                <w:sz w:val="20"/>
                <w:szCs w:val="20"/>
              </w:rPr>
              <w:t>)</w:t>
            </w:r>
          </w:p>
          <w:p w14:paraId="2273FCD4" w14:textId="77777777" w:rsidR="00F032B3" w:rsidRPr="006C4171" w:rsidRDefault="00F032B3" w:rsidP="00C412C7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6B70F0E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Popis PPP</w:t>
            </w:r>
          </w:p>
        </w:tc>
      </w:tr>
      <w:tr w:rsidR="00F032B3" w:rsidRPr="006C4171" w14:paraId="53E44A9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6A26C64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7024EEA6" w14:textId="220217CD" w:rsidR="00F032B3" w:rsidRPr="006C4171" w:rsidRDefault="00C412C7" w:rsidP="00A273FA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6E3D88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ktorým je/sú subjekty verejnej správy a územnej samosprávy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preukáže,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že obec/obce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na ktorej/ktorých územiach sa projekt fyzicky realizuje, majú v čase predloženia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schválený program rozvoja obce, resp. spoločný program rozvoja obcí a príslušnú územnoplánovaciu dokumentáciu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súlade s ustanovením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§ 8 ods. 6 /§ 8a ods. 7 zákona o podpore regionálneho rozvoja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24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</w:tc>
      </w:tr>
      <w:tr w:rsidR="00F032B3" w:rsidRPr="006C4171" w14:paraId="35F8AC0D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80E7F75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F3CAE54" w14:textId="6D372651" w:rsidR="00F032B3" w:rsidRPr="006C4171" w:rsidRDefault="00A62BF1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0F139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F032B3" w:rsidRPr="006C4171" w14:paraId="2199E76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FED38E7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6AACC903" w14:textId="77777777" w:rsidR="00103DF5" w:rsidRPr="006C4171" w:rsidRDefault="000F139B" w:rsidP="00050C2F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</w:t>
            </w:r>
            <w:r w:rsidR="00103DF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iadateľ preukazuje splnenie PPP prostredníctvom: </w:t>
            </w:r>
          </w:p>
          <w:p w14:paraId="01A862CB" w14:textId="77777777" w:rsidR="00103DF5" w:rsidRPr="006C4171" w:rsidRDefault="00103DF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E2AC09" w14:textId="42985CB3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tabuľka č. 7.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kde uvedie funkčný odkaz na webové sídlo obce, kde je zverejnené: </w:t>
            </w:r>
          </w:p>
          <w:p w14:paraId="19EEA825" w14:textId="77777777" w:rsidR="00103DF5" w:rsidRPr="006C4171" w:rsidRDefault="00103DF5" w:rsidP="00D17C27">
            <w:pPr>
              <w:pStyle w:val="Default"/>
              <w:numPr>
                <w:ilvl w:val="0"/>
                <w:numId w:val="62"/>
              </w:numPr>
              <w:ind w:left="1608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programu rozvoja, </w:t>
            </w:r>
          </w:p>
          <w:p w14:paraId="73B54E5F" w14:textId="77777777" w:rsidR="00103DF5" w:rsidRPr="006C4171" w:rsidRDefault="00103DF5" w:rsidP="00D17C27">
            <w:pPr>
              <w:pStyle w:val="Default"/>
              <w:numPr>
                <w:ilvl w:val="0"/>
                <w:numId w:val="62"/>
              </w:numPr>
              <w:ind w:left="1608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príslušnej územnoplánovacej dokumentácie (ak relevantné), </w:t>
            </w:r>
          </w:p>
          <w:p w14:paraId="0D8C7A2E" w14:textId="77777777" w:rsidR="00443009" w:rsidRPr="006C4171" w:rsidRDefault="00443009" w:rsidP="00BD78D9">
            <w:pPr>
              <w:pStyle w:val="Default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FAD24D" w14:textId="087CFAE2" w:rsidR="00103DF5" w:rsidRPr="006C4171" w:rsidRDefault="00443009" w:rsidP="00A523A0">
            <w:pPr>
              <w:tabs>
                <w:tab w:val="left" w:pos="1695"/>
              </w:tabs>
              <w:spacing w:after="0"/>
              <w:ind w:left="318"/>
              <w:jc w:val="both"/>
            </w:pPr>
            <w:r w:rsidRPr="006C4171">
              <w:rPr>
                <w:rFonts w:cstheme="minorHAnsi"/>
                <w:i/>
                <w:sz w:val="20"/>
                <w:szCs w:val="20"/>
              </w:rPr>
              <w:lastRenderedPageBreak/>
              <w:t>A</w:t>
            </w:r>
            <w:r w:rsidR="00103DF5" w:rsidRPr="006C4171">
              <w:rPr>
                <w:rFonts w:cstheme="minorHAnsi"/>
                <w:i/>
                <w:sz w:val="20"/>
                <w:szCs w:val="20"/>
              </w:rPr>
              <w:t>k tieto uznesenia nie sú zverejnené na webovom sídle obce,</w:t>
            </w:r>
            <w:r w:rsidRPr="006C41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103DF5" w:rsidRPr="006C4171">
              <w:rPr>
                <w:rFonts w:cstheme="minorHAnsi"/>
                <w:i/>
                <w:sz w:val="20"/>
                <w:szCs w:val="20"/>
              </w:rPr>
              <w:t xml:space="preserve">preukáže žiadateľ splnenie PPP prostredníctvom predloženia: </w:t>
            </w:r>
            <w:r w:rsidR="00CB0DD8">
              <w:rPr>
                <w:rFonts w:cstheme="minorHAnsi"/>
                <w:i/>
                <w:sz w:val="20"/>
                <w:szCs w:val="20"/>
              </w:rPr>
              <w:t>6</w:t>
            </w:r>
          </w:p>
          <w:p w14:paraId="2C62ABB7" w14:textId="62934EF8" w:rsidR="00103DF5" w:rsidRPr="006C4171" w:rsidRDefault="00FE6A8E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5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Uznesenie (výpis uznesenia) o schválení programu rozvoja </w:t>
            </w:r>
            <w:r w:rsidR="00BD78D9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príslušnej územnoplánovacej dokumentácie, </w:t>
            </w:r>
            <w:r w:rsidR="002B0C8B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uvedenej v rámci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rílohy č. </w:t>
            </w:r>
            <w:r w:rsidR="00A1507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B2CB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výzvy -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Inštrukci</w:t>
            </w:r>
            <w:r w:rsidR="00A1507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 obsahu povinných príloh </w:t>
            </w:r>
            <w:proofErr w:type="spellStart"/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03DF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(ak relevantné), </w:t>
            </w:r>
          </w:p>
          <w:p w14:paraId="793B572D" w14:textId="5F6DE779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7.2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Popis východiskovej situácie</w:t>
            </w:r>
            <w:r w:rsidR="005852EE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ktorom vymenuje obec/obce, na ktorých území sa fyzicky realizuje projekt</w:t>
            </w:r>
            <w:r w:rsidR="00BB44FD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a ktoré nie sú povinné mať vypracovanú územnou plánovaciu dokumentáciu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zároveň </w:t>
            </w:r>
          </w:p>
          <w:p w14:paraId="748C4D42" w14:textId="08AC6779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15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FE6A8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stné vyhlásenie žiadateľa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, v</w:t>
            </w:r>
            <w:r w:rsidR="00C97AA5" w:rsidRPr="006C41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ktoro</w:t>
            </w:r>
            <w:r w:rsidR="00C97AA5" w:rsidRPr="006C4171">
              <w:rPr>
                <w:rFonts w:asciiTheme="minorHAnsi" w:hAnsiTheme="minorHAnsi" w:cstheme="minorHAnsi"/>
                <w:sz w:val="20"/>
                <w:szCs w:val="20"/>
              </w:rPr>
              <w:t>m v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yhlási, že: </w:t>
            </w:r>
          </w:p>
          <w:p w14:paraId="457CDD2E" w14:textId="77777777" w:rsidR="00103DF5" w:rsidRPr="006C4171" w:rsidRDefault="00103DF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DFF75" w14:textId="63FE92E7" w:rsidR="00103DF5" w:rsidRPr="006C4171" w:rsidRDefault="00103DF5" w:rsidP="002B0C8B">
            <w:pPr>
              <w:pStyle w:val="Default"/>
              <w:ind w:left="44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„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postupuje v zmysle ustanovenia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§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11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zákona č.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2022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Z. z., 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ktorý stanovuje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povinnosti 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územnom plánovaní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“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7F7E0BDC" w14:textId="1B69D44E" w:rsidR="00F032B3" w:rsidRPr="006C4171" w:rsidRDefault="00103DF5" w:rsidP="0017430D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ako aj</w:t>
            </w:r>
            <w:r w:rsidR="00E4619F" w:rsidRPr="006C4171">
              <w:rPr>
                <w:rFonts w:cstheme="minorHAnsi"/>
                <w:sz w:val="20"/>
                <w:szCs w:val="20"/>
              </w:rPr>
              <w:t xml:space="preserve"> k</w:t>
            </w:r>
            <w:r w:rsidRPr="006C4171">
              <w:rPr>
                <w:rFonts w:cstheme="minorHAnsi"/>
                <w:sz w:val="20"/>
                <w:szCs w:val="20"/>
              </w:rPr>
              <w:t xml:space="preserve"> spôsobe ich predloženia</w:t>
            </w:r>
            <w:r w:rsidR="00E4619F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sú uvedené v rámci Prílohy č. 1 </w:t>
            </w:r>
            <w:r w:rsidR="0017430D" w:rsidRPr="006C4171">
              <w:rPr>
                <w:rFonts w:cstheme="minorHAnsi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032B3" w:rsidRPr="006C4171" w14:paraId="304CAE8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84EB388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E4A37D4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0F139B" w:rsidRPr="006C4171" w14:paraId="7864580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8D0949D" w14:textId="77777777" w:rsidR="000F139B" w:rsidRPr="006C4171" w:rsidRDefault="000F139B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FED36BC" w14:textId="435E2DDD" w:rsidR="00966F98" w:rsidRPr="006C4171" w:rsidRDefault="00966F98" w:rsidP="00A523A0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3A598989" w14:textId="2B1F2DD3" w:rsidR="00EB7CC5" w:rsidRPr="006C4171" w:rsidRDefault="00EB7CC5" w:rsidP="004920BF">
            <w:pPr>
              <w:pStyle w:val="Default"/>
              <w:numPr>
                <w:ilvl w:val="0"/>
                <w:numId w:val="35"/>
              </w:numPr>
              <w:ind w:left="600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kde uvedie funkčný odkaz na webové sídlo obce, kde je zverejnené: </w:t>
            </w:r>
          </w:p>
          <w:p w14:paraId="17FE324D" w14:textId="77777777" w:rsidR="00EB7CC5" w:rsidRPr="006C4171" w:rsidRDefault="00EB7CC5" w:rsidP="00E4619F">
            <w:pPr>
              <w:pStyle w:val="Default"/>
              <w:numPr>
                <w:ilvl w:val="1"/>
                <w:numId w:val="1"/>
              </w:numPr>
              <w:ind w:left="1608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programu rozvoja, </w:t>
            </w:r>
          </w:p>
          <w:p w14:paraId="0DDC6C2C" w14:textId="73DFDA03" w:rsidR="00EB7CC5" w:rsidRPr="006C4171" w:rsidRDefault="00EB7CC5" w:rsidP="00E4619F">
            <w:pPr>
              <w:pStyle w:val="Default"/>
              <w:numPr>
                <w:ilvl w:val="1"/>
                <w:numId w:val="1"/>
              </w:numPr>
              <w:ind w:left="1608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príslušnej územnoplánovacej dokumentácie (ak relevantné), </w:t>
            </w:r>
          </w:p>
          <w:p w14:paraId="6DBB9C60" w14:textId="77777777" w:rsidR="00E4619F" w:rsidRPr="006C4171" w:rsidRDefault="00E4619F" w:rsidP="00D17C27">
            <w:pPr>
              <w:pStyle w:val="Default"/>
              <w:ind w:left="16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2E904D" w14:textId="500099BE" w:rsidR="00EB7CC5" w:rsidRPr="006C4171" w:rsidRDefault="00FE6A8E" w:rsidP="004920BF">
            <w:pPr>
              <w:pStyle w:val="Default"/>
              <w:numPr>
                <w:ilvl w:val="0"/>
                <w:numId w:val="35"/>
              </w:numPr>
              <w:ind w:left="600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5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Uznesenie (výpis uznesenia) o schválení programu rozvoja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príslušnej územnoplánovacej dokumentácie, Prílohy č. 1</w:t>
            </w:r>
            <w:r w:rsidR="004B2CB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výzvy 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B7CC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(ak relevantné), </w:t>
            </w:r>
          </w:p>
          <w:p w14:paraId="62B4B10A" w14:textId="683B86DA" w:rsidR="00EB7CC5" w:rsidRPr="006C4171" w:rsidRDefault="00EB7CC5" w:rsidP="00A523A0">
            <w:pPr>
              <w:pStyle w:val="Default"/>
              <w:numPr>
                <w:ilvl w:val="0"/>
                <w:numId w:val="35"/>
              </w:numPr>
              <w:ind w:left="583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v ktorom vymenuje obec/obce, na ktorých území sa fyzicky realizuje projekt a ktoré nie sú povinné mať vypracovanú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územno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plánovaciu dokumentáciu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D78D9" w:rsidRPr="006C41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zároveň </w:t>
            </w:r>
          </w:p>
          <w:p w14:paraId="48F8A86B" w14:textId="4EB13761" w:rsidR="00EB7CC5" w:rsidRPr="006C4171" w:rsidRDefault="002F1D5A" w:rsidP="00064472">
            <w:pPr>
              <w:pStyle w:val="Default"/>
              <w:numPr>
                <w:ilvl w:val="0"/>
                <w:numId w:val="35"/>
              </w:numPr>
              <w:ind w:left="583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15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FE6A8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estné vyhlásenie žiadateľa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661FE45" w14:textId="52C5EC83" w:rsidR="000F139B" w:rsidRPr="006C4171" w:rsidRDefault="00103DF5" w:rsidP="00EB7CC5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PPP využíva všetky žiadateľom poskytnuté prílohy </w:t>
            </w:r>
            <w:r w:rsidR="00BD78D9" w:rsidRPr="006C41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a informácie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rámci spôsobu preukázania splnenia PPP. </w:t>
            </w:r>
          </w:p>
        </w:tc>
      </w:tr>
      <w:tr w:rsidR="00F032B3" w:rsidRPr="006C4171" w14:paraId="3F757A5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C92293C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E44C63A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F032B3" w:rsidRPr="006C4171" w14:paraId="18DCF7F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8E2F1DD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5655CBD" w14:textId="77777777" w:rsidR="000F139B" w:rsidRPr="006C4171" w:rsidRDefault="000F139B" w:rsidP="00050C2F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overenia). </w:t>
            </w:r>
          </w:p>
          <w:p w14:paraId="2CA39401" w14:textId="77777777" w:rsidR="000F139B" w:rsidRPr="006C4171" w:rsidRDefault="000F139B" w:rsidP="005521F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A71BFEF" w14:textId="1AA2D2FE" w:rsidR="00F032B3" w:rsidRPr="006C4171" w:rsidRDefault="000F139B" w:rsidP="005521FF">
            <w:p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</w:t>
            </w:r>
            <w:r w:rsidR="00966F98" w:rsidRPr="006C4171">
              <w:rPr>
                <w:rFonts w:cstheme="minorHAnsi"/>
                <w:sz w:val="20"/>
              </w:rPr>
              <w:t xml:space="preserve">PP </w:t>
            </w:r>
            <w:r w:rsidRPr="006C4171">
              <w:rPr>
                <w:rFonts w:cstheme="minorHAnsi"/>
                <w:sz w:val="20"/>
              </w:rPr>
              <w:t>musí trvať (byť naplnená) kontinuálne</w:t>
            </w:r>
            <w:r w:rsidR="00E4619F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E4619F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C06C3B" w:rsidRPr="006C4171" w14:paraId="5DC414F4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BA1EA2A" w14:textId="29CFB81A" w:rsidR="00C06C3B" w:rsidRPr="006C4171" w:rsidRDefault="00BD78D9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br w:type="page"/>
            </w:r>
            <w:r w:rsidR="00C567BB" w:rsidRPr="006C4171">
              <w:rPr>
                <w:rFonts w:cstheme="minorHAnsi"/>
                <w:b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sz w:val="20"/>
                <w:szCs w:val="20"/>
              </w:rPr>
              <w:t>odmienka, že výdavky týkajúce sa aktivít projektu sú oprávnené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DA13D93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C06C3B" w:rsidRPr="006C4171" w14:paraId="60497F9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664CBDA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26071B6" w14:textId="118AEFB1" w:rsidR="00C06C3B" w:rsidRPr="006C4171" w:rsidRDefault="00C06C3B" w:rsidP="00AF58EE">
            <w:pPr>
              <w:pStyle w:val="Textkomentra"/>
              <w:jc w:val="both"/>
            </w:pPr>
            <w:r w:rsidRPr="006C4171">
              <w:rPr>
                <w:b/>
              </w:rPr>
              <w:t>Výdavky projektu,</w:t>
            </w:r>
            <w:r w:rsidRPr="006C4171">
              <w:t xml:space="preserve"> ktoré si žiadateľ nárokuje na spolufinancovanie, musia byť preukázateľne oprávnené na financovanie z PRH 21-27, čo znamená, že sú v súlade </w:t>
            </w:r>
            <w:r w:rsidR="005521FF" w:rsidRPr="006C4171">
              <w:br/>
            </w:r>
            <w:r w:rsidRPr="006C4171">
              <w:t xml:space="preserve">s jednotnými pravidlami oprávnenosti výdavkov definovanými v aktuálne platnej verzii </w:t>
            </w:r>
            <w:r w:rsidR="0001499E" w:rsidRPr="006C4171">
              <w:t xml:space="preserve">metodického </w:t>
            </w:r>
            <w:r w:rsidRPr="006C4171">
              <w:t xml:space="preserve">dokumentu </w:t>
            </w:r>
            <w:r w:rsidR="00852192">
              <w:t>R</w:t>
            </w:r>
            <w:r w:rsidR="0001499E" w:rsidRPr="006C4171">
              <w:t xml:space="preserve">O: </w:t>
            </w:r>
            <w:r w:rsidR="00B3714A">
              <w:fldChar w:fldCharType="begin"/>
            </w:r>
            <w:ins w:id="29" w:author="Používateľ" w:date="2025-10-29T12:25:00Z">
              <w:r w:rsidR="00146751">
                <w:instrText>HYPERLINK "https://www.mpsr.sk/rozvoj-vidieka-a-priame-platby-rybne-hospodarstvo/prirucka-k-opravnenosti-vydavkov-pre-dop-a-pre-projekty-tp/47-43-1723"</w:instrText>
              </w:r>
            </w:ins>
            <w:del w:id="30" w:author="Používateľ" w:date="2025-10-29T12:23:00Z">
              <w:r w:rsidR="00B3714A" w:rsidDel="0001356F">
                <w:delInstrText xml:space="preserve"> HYPERLINK "https://www.mpsr.sk/rozvoj-vidieka-a-priame-platby-rybne-hospodarstvo/prirucka-k-opravnenosti-vydavkov-pre-dop-a-pre-projekty-tp/47-43-1723" </w:delInstrText>
              </w:r>
            </w:del>
            <w:r w:rsidR="00B3714A">
              <w:fldChar w:fldCharType="separate"/>
            </w:r>
            <w:r w:rsidR="00E35E6F" w:rsidRPr="006C4171">
              <w:rPr>
                <w:rStyle w:val="Hypertextovprepojenie"/>
              </w:rPr>
              <w:t>Príručka k oprávnenosti výdavkov</w:t>
            </w:r>
            <w:r w:rsidR="00B3714A">
              <w:rPr>
                <w:rStyle w:val="Hypertextovprepojenie"/>
              </w:rPr>
              <w:fldChar w:fldCharType="end"/>
            </w:r>
            <w:r w:rsidRPr="006C4171">
              <w:t xml:space="preserve"> (ďalej len „Príručka </w:t>
            </w:r>
            <w:r w:rsidR="005521FF" w:rsidRPr="006C4171">
              <w:br/>
            </w:r>
            <w:r w:rsidRPr="006C4171">
              <w:t>k OV“)</w:t>
            </w:r>
            <w:r w:rsidR="004C3B0F" w:rsidRPr="006C4171">
              <w:t>,</w:t>
            </w:r>
            <w:r w:rsidRPr="006C4171">
              <w:t xml:space="preserve"> a zároveň sú v súlade s pravidlami vymedzenými v Prílohe č.2 </w:t>
            </w:r>
            <w:r w:rsidR="00590843" w:rsidRPr="006C4171">
              <w:t>v</w:t>
            </w:r>
            <w:r w:rsidRPr="006C4171">
              <w:t xml:space="preserve">ýzvy - Inštrukcie </w:t>
            </w:r>
            <w:r w:rsidR="005521FF" w:rsidRPr="006C4171">
              <w:br/>
            </w:r>
            <w:r w:rsidRPr="006C4171">
              <w:t xml:space="preserve">k Oprávnenosti výdavkov </w:t>
            </w:r>
            <w:r w:rsidR="00FE6A8E" w:rsidRPr="006C4171">
              <w:t>a</w:t>
            </w:r>
            <w:r w:rsidR="009A2381" w:rsidRPr="006C4171">
              <w:t> Finančným a percentuálnym limitom</w:t>
            </w:r>
            <w:r w:rsidR="00AC0F88" w:rsidRPr="006C4171">
              <w:t>.</w:t>
            </w:r>
          </w:p>
          <w:p w14:paraId="48F6FFED" w14:textId="09B77F8C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lastRenderedPageBreak/>
              <w:t xml:space="preserve">Žiadateľ je povinný vyplniť </w:t>
            </w:r>
            <w:r w:rsidRPr="006C4171">
              <w:rPr>
                <w:b/>
                <w:bCs/>
                <w:sz w:val="20"/>
                <w:szCs w:val="20"/>
              </w:rPr>
              <w:t xml:space="preserve">Prílohu </w:t>
            </w:r>
            <w:r w:rsidR="0017430D" w:rsidRPr="006C4171">
              <w:rPr>
                <w:b/>
                <w:bCs/>
                <w:sz w:val="20"/>
                <w:szCs w:val="20"/>
              </w:rPr>
              <w:t xml:space="preserve">č. 3 </w:t>
            </w:r>
            <w:r w:rsidRPr="006C4171">
              <w:rPr>
                <w:b/>
                <w:bCs/>
                <w:sz w:val="20"/>
                <w:szCs w:val="20"/>
              </w:rPr>
              <w:t>Výzvy - Oprávnenosť výdavkov projektu</w:t>
            </w:r>
            <w:r w:rsidRPr="006C4171">
              <w:rPr>
                <w:sz w:val="20"/>
                <w:szCs w:val="20"/>
              </w:rPr>
              <w:t xml:space="preserve">,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kde bude preukázané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akým spôsobom dospel k výpočtu oprávnených výdavkov žiadaných v</w:t>
            </w:r>
            <w:r w:rsidR="00FD143F" w:rsidRPr="006C4171">
              <w:rPr>
                <w:sz w:val="20"/>
                <w:szCs w:val="20"/>
              </w:rPr>
              <w:t> </w:t>
            </w:r>
            <w:r w:rsidRPr="006C4171">
              <w:rPr>
                <w:sz w:val="20"/>
                <w:szCs w:val="20"/>
              </w:rPr>
              <w:t>podan</w:t>
            </w:r>
            <w:r w:rsidR="00FD143F" w:rsidRPr="006C4171">
              <w:rPr>
                <w:sz w:val="20"/>
                <w:szCs w:val="20"/>
              </w:rPr>
              <w:t xml:space="preserve">ej </w:t>
            </w:r>
            <w:r w:rsidR="009C2F9D" w:rsidRPr="006C4171">
              <w:rPr>
                <w:sz w:val="20"/>
                <w:szCs w:val="20"/>
              </w:rPr>
              <w:t xml:space="preserve"> </w:t>
            </w:r>
            <w:proofErr w:type="spellStart"/>
            <w:r w:rsidR="00FD143F" w:rsidRPr="006C4171">
              <w:rPr>
                <w:sz w:val="20"/>
                <w:szCs w:val="20"/>
              </w:rPr>
              <w:t>ŽoNFP</w:t>
            </w:r>
            <w:proofErr w:type="spellEnd"/>
            <w:r w:rsidR="00FD143F" w:rsidRPr="006C4171">
              <w:rPr>
                <w:sz w:val="20"/>
                <w:szCs w:val="20"/>
              </w:rPr>
              <w:t>/ projekte</w:t>
            </w:r>
            <w:r w:rsidRPr="006C4171">
              <w:rPr>
                <w:sz w:val="20"/>
                <w:szCs w:val="20"/>
              </w:rPr>
              <w:t xml:space="preserve">.  </w:t>
            </w:r>
          </w:p>
          <w:p w14:paraId="46C4F267" w14:textId="297B2AC3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</w:t>
            </w:r>
            <w:r w:rsidR="00FD143F" w:rsidRPr="006C4171">
              <w:rPr>
                <w:sz w:val="20"/>
                <w:szCs w:val="20"/>
              </w:rPr>
              <w:t> </w:t>
            </w:r>
            <w:r w:rsidRPr="006C4171">
              <w:rPr>
                <w:sz w:val="20"/>
                <w:szCs w:val="20"/>
              </w:rPr>
              <w:t>prípade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ak bolo realizované </w:t>
            </w:r>
            <w:r w:rsidR="005C01CC" w:rsidRPr="006C4171">
              <w:rPr>
                <w:sz w:val="20"/>
                <w:szCs w:val="20"/>
              </w:rPr>
              <w:t>verejné obstarávanie</w:t>
            </w:r>
            <w:r w:rsidR="00EB3160" w:rsidRPr="006C4171">
              <w:rPr>
                <w:sz w:val="20"/>
                <w:szCs w:val="20"/>
              </w:rPr>
              <w:t>/ obstarávanie</w:t>
            </w:r>
            <w:r w:rsidR="005C01CC" w:rsidRPr="006C4171">
              <w:rPr>
                <w:sz w:val="20"/>
                <w:szCs w:val="20"/>
              </w:rPr>
              <w:t xml:space="preserve"> </w:t>
            </w:r>
            <w:r w:rsidR="00D561FC" w:rsidRPr="006C4171">
              <w:rPr>
                <w:sz w:val="20"/>
                <w:szCs w:val="20"/>
              </w:rPr>
              <w:t>(ďalej len „VO“</w:t>
            </w:r>
            <w:r w:rsidR="00EB3160" w:rsidRPr="006C4171">
              <w:rPr>
                <w:sz w:val="20"/>
                <w:szCs w:val="20"/>
              </w:rPr>
              <w:t>, „O“</w:t>
            </w:r>
            <w:r w:rsidR="00D561FC" w:rsidRPr="006C4171">
              <w:rPr>
                <w:sz w:val="20"/>
                <w:szCs w:val="20"/>
              </w:rPr>
              <w:t>)</w:t>
            </w:r>
            <w:r w:rsidR="00590843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 xml:space="preserve">na predmetné výdavky projektu, uvedenú prílohu žiadateľ nepredkladá. V takomto prípade je doklad preukazujúci hospodárnosť výdavkov samotné </w:t>
            </w:r>
            <w:r w:rsidR="00D561FC" w:rsidRPr="006C4171">
              <w:rPr>
                <w:sz w:val="20"/>
                <w:szCs w:val="20"/>
              </w:rPr>
              <w:t>VO</w:t>
            </w:r>
            <w:r w:rsidRPr="006C4171">
              <w:rPr>
                <w:sz w:val="20"/>
                <w:szCs w:val="20"/>
              </w:rPr>
              <w:t xml:space="preserve">. </w:t>
            </w:r>
          </w:p>
          <w:p w14:paraId="11C91097" w14:textId="20188B49" w:rsidR="00C06C3B" w:rsidRPr="006C4171" w:rsidRDefault="00C06C3B" w:rsidP="005521FF">
            <w:pPr>
              <w:tabs>
                <w:tab w:val="left" w:pos="1695"/>
              </w:tabs>
              <w:spacing w:before="120"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je povinný uchovávať kompletnú dokumentáciu k </w:t>
            </w:r>
            <w:r w:rsidR="00D561FC" w:rsidRPr="006C4171">
              <w:rPr>
                <w:rFonts w:cstheme="minorHAnsi"/>
                <w:sz w:val="20"/>
                <w:szCs w:val="20"/>
              </w:rPr>
              <w:t>VO</w:t>
            </w:r>
            <w:r w:rsidRPr="006C4171">
              <w:rPr>
                <w:rFonts w:cstheme="minorHAnsi"/>
                <w:sz w:val="20"/>
                <w:szCs w:val="20"/>
              </w:rPr>
              <w:t xml:space="preserve">, vrátane zmluvy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s úspešným uchádzačom u seba a v prípade požiadavky RO</w:t>
            </w:r>
            <w:r w:rsidR="00FD143F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je povinný kedykoľvek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v priebehu schvaľovacieho procesu alebo implementácie projektu, najneskôr v rámci príslušnej žiadosti o platbu, predložiť relevantnú dokumentáciu, na základe ktorej bola stanovená výška príslušného výdavku. Uvedené rovnako platí aj v prípade, ak bola výška výdavku stanovená na základe prieskumu trhu.</w:t>
            </w:r>
          </w:p>
          <w:p w14:paraId="70EC75B0" w14:textId="77777777" w:rsidR="00C06C3B" w:rsidRPr="006C4171" w:rsidRDefault="00C06C3B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3ED43A9" w14:textId="31B9F1A5" w:rsidR="00C06C3B" w:rsidRPr="006C4171" w:rsidRDefault="00C06C3B" w:rsidP="005521F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ako aj spôsobe ich predloženia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sú uvedené v rámci Prílohy </w:t>
            </w:r>
            <w:r w:rsidR="00590843" w:rsidRPr="006C4171">
              <w:rPr>
                <w:sz w:val="20"/>
                <w:szCs w:val="20"/>
              </w:rPr>
              <w:t>v</w:t>
            </w:r>
            <w:r w:rsidRPr="006C4171">
              <w:rPr>
                <w:sz w:val="20"/>
                <w:szCs w:val="20"/>
              </w:rPr>
              <w:t xml:space="preserve">ýzvy č. 1 Inštrukcie k obsahu povinných príloh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.</w:t>
            </w:r>
            <w:r w:rsidRPr="006C4171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C06C3B" w:rsidRPr="006C4171" w14:paraId="27E4444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EB08B7C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5E406C3" w14:textId="1BFADB84" w:rsidR="00C06C3B" w:rsidRPr="006C4171" w:rsidRDefault="00A62BF1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C06C3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C06C3B" w:rsidRPr="006C4171" w14:paraId="10E29EFE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B1C1EAC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0D1A63F" w14:textId="77777777" w:rsidR="00C06C3B" w:rsidRPr="006C4171" w:rsidRDefault="00C06C3B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05E378CF" w14:textId="77777777" w:rsidR="00C06C3B" w:rsidRPr="006C4171" w:rsidRDefault="00C06C3B" w:rsidP="005521FF">
            <w:pPr>
              <w:pStyle w:val="Bezriadkovania"/>
              <w:jc w:val="both"/>
              <w:rPr>
                <w:sz w:val="20"/>
              </w:rPr>
            </w:pPr>
          </w:p>
          <w:p w14:paraId="001AD067" w14:textId="619F1015" w:rsidR="00C06C3B" w:rsidRPr="006C4171" w:rsidRDefault="00C06C3B" w:rsidP="00A523A0">
            <w:pPr>
              <w:pStyle w:val="Odsekzoznamu"/>
              <w:numPr>
                <w:ilvl w:val="0"/>
                <w:numId w:val="21"/>
              </w:num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15 - </w:t>
            </w:r>
            <w:r w:rsidR="001D3804" w:rsidRPr="006C4171">
              <w:rPr>
                <w:rFonts w:cstheme="minorHAnsi"/>
                <w:b/>
                <w:bCs/>
                <w:sz w:val="20"/>
                <w:szCs w:val="20"/>
              </w:rPr>
              <w:t>Č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estné vyhlásenie žiadateľa</w:t>
            </w:r>
            <w:r w:rsidR="00FD143F"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6B5590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v ktorom žiadateľ vyhlási, že:</w:t>
            </w:r>
          </w:p>
          <w:p w14:paraId="1FB9BA04" w14:textId="77777777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„na oprávnené výdavky uvedené v projekte nežiadam o inú pomoc, resp. požadovanie inej pomoci je v súlade s pravidlami kumulácie ustanovenými v príslušných právnych predpisov poskytovania štátnej pomoci a na tieto výdavky v minulosti nebol poskytnutý príspevok z verejných prostriedkov“</w:t>
            </w:r>
          </w:p>
          <w:p w14:paraId="3321E094" w14:textId="60C81E32" w:rsidR="00C06C3B" w:rsidRPr="006C4171" w:rsidRDefault="00FD143F" w:rsidP="005521FF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č. 4 v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ýzvy - Podrobný rozpočet projektu,</w:t>
            </w:r>
          </w:p>
          <w:p w14:paraId="35B16DAD" w14:textId="3F16100D" w:rsidR="00C06C3B" w:rsidRPr="006C4171" w:rsidRDefault="0017430D" w:rsidP="00741C84">
            <w:pPr>
              <w:pStyle w:val="Odsekzoznamu"/>
              <w:numPr>
                <w:ilvl w:val="0"/>
                <w:numId w:val="2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Príloha č. 7</w:t>
            </w:r>
            <w:r w:rsidR="00067035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Povolenie na realizáciu projektu, vrátane projektovej dokumentácie, </w:t>
            </w:r>
            <w:r w:rsidR="00741C84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uvedenej v rámci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Prílohy č. 1 výzvy - Inštrukcie k obsahu povinných príloh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(ak relevantné),</w:t>
            </w:r>
          </w:p>
          <w:p w14:paraId="72C94C81" w14:textId="42A20A5E" w:rsidR="00C06C3B" w:rsidRPr="006C4171" w:rsidRDefault="00C06C3B" w:rsidP="005521FF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dokumentácia k </w:t>
            </w:r>
            <w:r w:rsidR="00D4085E" w:rsidRPr="006C4171">
              <w:rPr>
                <w:rFonts w:cstheme="minorHAnsi"/>
                <w:b/>
                <w:bCs/>
                <w:sz w:val="20"/>
                <w:szCs w:val="20"/>
              </w:rPr>
              <w:t>VO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(relevantné, v prípade ak žiadateľ má ukončené </w:t>
            </w:r>
            <w:r w:rsidR="00D561FC" w:rsidRPr="006C4171">
              <w:rPr>
                <w:sz w:val="20"/>
                <w:szCs w:val="20"/>
              </w:rPr>
              <w:t>VO/O</w:t>
            </w:r>
            <w:r w:rsidR="005C01CC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na nákup tovarov, stavebných prác a služieb – predkladá ho spolu so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EB3160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a nahrádza tým Prílohu Výzvy č. 3 - Oprávnenosť výdavkov projektu)</w:t>
            </w:r>
          </w:p>
          <w:p w14:paraId="029E6057" w14:textId="559D47C9" w:rsidR="00C06C3B" w:rsidRPr="006C4171" w:rsidRDefault="00C567BB" w:rsidP="00307F90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Výzvy č. 3 - Oprávnenosť výdavkov projektu </w:t>
            </w:r>
          </w:p>
        </w:tc>
      </w:tr>
      <w:tr w:rsidR="00C06C3B" w:rsidRPr="006C4171" w14:paraId="58F8DB82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0FA1F03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76849FF1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C06C3B" w:rsidRPr="006C4171" w14:paraId="43BC833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E09E6E9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CEC6CEF" w14:textId="77777777" w:rsidR="00C06C3B" w:rsidRPr="006C4171" w:rsidRDefault="00C06C3B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754677ED" w14:textId="741A808B" w:rsidR="00307F90" w:rsidRPr="006C4171" w:rsidRDefault="00307F90" w:rsidP="00307F90">
            <w:pPr>
              <w:pStyle w:val="Default"/>
              <w:numPr>
                <w:ilvl w:val="0"/>
                <w:numId w:val="1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Príloha č. 4 výzvy - Podrobný rozpočet projektu,</w:t>
            </w:r>
          </w:p>
          <w:p w14:paraId="1184A9E6" w14:textId="668B2521" w:rsidR="00307F90" w:rsidRPr="006C4171" w:rsidRDefault="00307F90" w:rsidP="00307F90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7ŽoNFP: Povolenie na realizáciu projektu, vrátane projektovej dokumentácie, Prílohy č. 1 výzvy - Inštrukcie k 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(ak relevantné),</w:t>
            </w:r>
          </w:p>
          <w:p w14:paraId="0C383139" w14:textId="434ED40F" w:rsidR="00C06C3B" w:rsidRPr="006C4171" w:rsidRDefault="00307F90" w:rsidP="00C06C3B">
            <w:pPr>
              <w:pStyle w:val="Odsekzoznamu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dokumentácia k VO 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(ak relevantné)</w:t>
            </w:r>
            <w:r w:rsidR="0077068C"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62C51E96" w14:textId="00C4164A" w:rsidR="00C06C3B" w:rsidRPr="006C4171" w:rsidRDefault="00C06C3B" w:rsidP="00C06C3B">
            <w:pPr>
              <w:pStyle w:val="Odsekzoznamu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Príloha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č. 3 v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ýzvy - Oprávnenosť výdavkov projektu,</w:t>
            </w:r>
          </w:p>
          <w:p w14:paraId="3F335A40" w14:textId="143D30F6" w:rsidR="00C06C3B" w:rsidRPr="006C4171" w:rsidRDefault="00E9387C" w:rsidP="00C06C3B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>ITMS21+</w:t>
            </w:r>
            <w:r w:rsidR="0077068C" w:rsidRPr="006C4171">
              <w:rPr>
                <w:rFonts w:cstheme="minorHAnsi"/>
                <w:b/>
                <w:bCs/>
                <w:color w:val="000000"/>
                <w:sz w:val="20"/>
              </w:rPr>
              <w:t>,</w:t>
            </w:r>
            <w:r w:rsidR="00C06C3B"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</w:p>
          <w:p w14:paraId="7FAA4F98" w14:textId="541CF79C" w:rsidR="00C06C3B" w:rsidRPr="006C4171" w:rsidRDefault="00C06C3B" w:rsidP="00C06C3B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a všetky žiadateľom poskytnuté prílohy a</w:t>
            </w:r>
            <w:r w:rsidR="0077068C" w:rsidRPr="006C4171">
              <w:rPr>
                <w:rFonts w:asciiTheme="minorHAnsi" w:hAnsiTheme="minorHAnsi" w:cstheme="minorHAnsi"/>
                <w:b/>
                <w:bCs/>
                <w:sz w:val="20"/>
              </w:rPr>
              <w:t> 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informácie</w:t>
            </w:r>
            <w:r w:rsidR="0077068C" w:rsidRPr="006C4171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uvedené v rámci spôsobu preukázania splnenia podmienky. </w:t>
            </w:r>
          </w:p>
        </w:tc>
      </w:tr>
      <w:tr w:rsidR="00C06C3B" w:rsidRPr="006C4171" w14:paraId="6164A76E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201A3C7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3F4CCE2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C06C3B" w:rsidRPr="006C4171" w14:paraId="625A7423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D78230A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4E52F0B" w14:textId="5F6D98C4" w:rsidR="00C06C3B" w:rsidRPr="006C4171" w:rsidRDefault="00C06C3B" w:rsidP="00F05850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reálnom čase (v okamihu výkonu overenia) a v procese odborného hodnotenia. </w:t>
            </w:r>
          </w:p>
          <w:p w14:paraId="574A8EF0" w14:textId="45DBA4EA" w:rsidR="00C06C3B" w:rsidRPr="006C4171" w:rsidRDefault="00C06C3B" w:rsidP="00F05850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PPP musí trvať (byť naplnená) kontinuálne</w:t>
            </w:r>
            <w:r w:rsidR="0077068C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77068C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zmysle čl. 65 NSU</w:t>
            </w:r>
          </w:p>
        </w:tc>
      </w:tr>
    </w:tbl>
    <w:p w14:paraId="4BFE8D56" w14:textId="6BAA3D09" w:rsidR="00C06C3B" w:rsidRPr="006C4171" w:rsidRDefault="00C06C3B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7782"/>
      </w:tblGrid>
      <w:tr w:rsidR="00A059BF" w:rsidRPr="006C4171" w14:paraId="03D67532" w14:textId="77777777" w:rsidTr="00422464">
        <w:trPr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8CD50F" w14:textId="7A6583DF" w:rsidR="00A059BF" w:rsidRPr="006C4171" w:rsidRDefault="005521FF" w:rsidP="009268ED">
            <w:pPr>
              <w:tabs>
                <w:tab w:val="left" w:pos="1695"/>
              </w:tabs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4171">
              <w:br w:type="page"/>
            </w:r>
            <w:r w:rsidR="00A059BF" w:rsidRPr="006C4171">
              <w:rPr>
                <w:rFonts w:cstheme="minorHAnsi"/>
                <w:b/>
                <w:sz w:val="20"/>
                <w:szCs w:val="20"/>
              </w:rPr>
              <w:t>Ďalšie skutočnosti týkajúce sa poskytovania príspevku</w:t>
            </w:r>
          </w:p>
        </w:tc>
      </w:tr>
      <w:tr w:rsidR="00A059BF" w:rsidRPr="006C4171" w14:paraId="2928B606" w14:textId="77777777" w:rsidTr="00422464">
        <w:trPr>
          <w:jc w:val="center"/>
        </w:trPr>
        <w:tc>
          <w:tcPr>
            <w:tcW w:w="9776" w:type="dxa"/>
            <w:gridSpan w:val="2"/>
            <w:shd w:val="clear" w:color="auto" w:fill="FFFFFF" w:themeFill="background1"/>
          </w:tcPr>
          <w:p w14:paraId="1F09A304" w14:textId="5B741874" w:rsidR="00590843" w:rsidRPr="006C4171" w:rsidRDefault="00590843" w:rsidP="00AF58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Ďalšie skutočnosti týkajúce sa poskytovania príspevku (ďalej len "ďalšie skutočnosti")</w:t>
            </w:r>
            <w:r w:rsidR="00C91604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je nová kategória </w:t>
            </w:r>
            <w:r w:rsidR="0077068C" w:rsidRPr="006C4171">
              <w:rPr>
                <w:rFonts w:cstheme="minorHAnsi"/>
                <w:b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sz w:val="20"/>
                <w:szCs w:val="20"/>
              </w:rPr>
              <w:t>pre programové obdobie 2021 - 2027.</w:t>
            </w:r>
            <w:r w:rsidRPr="006C4171">
              <w:rPr>
                <w:rFonts w:cstheme="minorHAnsi"/>
                <w:sz w:val="20"/>
                <w:szCs w:val="20"/>
              </w:rPr>
              <w:t xml:space="preserve"> Vyjadrujú súbor podmienok, ktoré sú uvedené už vo výzve, ale ktoré sa uplatnia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 až po skončení konania o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v predzmluvnom režime. Zväčša sú vo výzve vyjadrené tematicky,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>. ich prenesenie do zmluvy o poskytnutí NFP môže zahŕňať viacero už konkrétnych ustanovení, zmluvných podmienok alebo záväzkov.</w:t>
            </w:r>
          </w:p>
          <w:p w14:paraId="4FBF959D" w14:textId="77777777" w:rsidR="00590843" w:rsidRPr="006C4171" w:rsidRDefault="00590843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03DB8B9E" w14:textId="77777777" w:rsidR="00590843" w:rsidRPr="006C4171" w:rsidRDefault="00590843" w:rsidP="005521FF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Ďalšie skutočnosti týkajúce sa poskytovania príspevku nemajú charakter podmienok poskytnutia príspevku.</w:t>
            </w:r>
            <w:r w:rsidRPr="006C4171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1887EF3D" w14:textId="68532757" w:rsidR="00590843" w:rsidRPr="006C4171" w:rsidRDefault="00590843" w:rsidP="005521F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„Ďalšie skutočnosti“ predstavujú </w:t>
            </w:r>
            <w:r w:rsidRPr="006C4171">
              <w:rPr>
                <w:rFonts w:cstheme="minorHAnsi"/>
                <w:b/>
                <w:sz w:val="20"/>
                <w:szCs w:val="20"/>
              </w:rPr>
              <w:t>doplnok k PPP</w:t>
            </w:r>
            <w:r w:rsidRPr="006C4171">
              <w:rPr>
                <w:rFonts w:cstheme="minorHAnsi"/>
                <w:sz w:val="20"/>
                <w:szCs w:val="20"/>
              </w:rPr>
              <w:t xml:space="preserve">, a preto sa </w:t>
            </w:r>
            <w:r w:rsidRPr="006C4171">
              <w:rPr>
                <w:rFonts w:cstheme="minorHAnsi"/>
                <w:b/>
                <w:sz w:val="20"/>
                <w:szCs w:val="20"/>
              </w:rPr>
              <w:t>uplatnia až po skončení konania o</w:t>
            </w:r>
            <w:r w:rsidR="008A0721" w:rsidRPr="006C4171">
              <w:rPr>
                <w:rFonts w:cstheme="minorHAnsi"/>
                <w:b/>
                <w:sz w:val="20"/>
                <w:szCs w:val="20"/>
              </w:rPr>
              <w:t>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8A0721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v tzv.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predzmluvnom </w:t>
            </w:r>
            <w:r w:rsidR="008A0721" w:rsidRPr="006C4171">
              <w:rPr>
                <w:rFonts w:cstheme="minorHAnsi"/>
                <w:b/>
                <w:sz w:val="20"/>
                <w:szCs w:val="20"/>
              </w:rPr>
              <w:t>režime</w:t>
            </w:r>
            <w:r w:rsidRPr="006C4171">
              <w:rPr>
                <w:rFonts w:cstheme="minorHAnsi"/>
                <w:sz w:val="20"/>
                <w:szCs w:val="20"/>
              </w:rPr>
              <w:t xml:space="preserve">. Žiadateľ je </w:t>
            </w:r>
            <w:r w:rsidR="0077068C" w:rsidRPr="006C4171">
              <w:rPr>
                <w:rFonts w:cstheme="minorHAnsi"/>
                <w:sz w:val="20"/>
                <w:szCs w:val="20"/>
              </w:rPr>
              <w:t xml:space="preserve">povinný </w:t>
            </w:r>
            <w:r w:rsidRPr="006C4171">
              <w:rPr>
                <w:rFonts w:cstheme="minorHAnsi"/>
                <w:sz w:val="20"/>
                <w:szCs w:val="20"/>
              </w:rPr>
              <w:t>preukázať splnenie všetkých výzvou definovaných „ďalších skutočnosti“ v čase pred uzatvorením zmluvy o NFP. V prípade, ak žiadateľ v danom čase nepreukáže splnenie „ďalšíc</w:t>
            </w:r>
            <w:r w:rsidR="00741C84" w:rsidRPr="006C4171">
              <w:rPr>
                <w:rFonts w:cstheme="minorHAnsi"/>
                <w:sz w:val="20"/>
                <w:szCs w:val="20"/>
              </w:rPr>
              <w:t>h skutočnosti“ a nesplní zákonné</w:t>
            </w:r>
            <w:r w:rsidRPr="006C4171">
              <w:rPr>
                <w:rFonts w:cstheme="minorHAnsi"/>
                <w:sz w:val="20"/>
                <w:szCs w:val="20"/>
              </w:rPr>
              <w:t xml:space="preserve"> podmienky na uzavretie zmluvy o NFP, poskytovateľ žiadateľovi oznámi predmetnú skutočnosť a vzhľadom na uvedené mu nezašle návrh na uzavretie zmluvy o</w:t>
            </w:r>
            <w:r w:rsidR="00A929CD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A929CD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aj keď bolo vydané Rozhodnutie o schválení žiadosti o nenávratný finančný príspevok. </w:t>
            </w:r>
          </w:p>
          <w:p w14:paraId="2D1654D3" w14:textId="77777777" w:rsidR="00C06C3B" w:rsidRPr="006C4171" w:rsidRDefault="00C06C3B" w:rsidP="005521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BA02142" w14:textId="4F91E852" w:rsidR="00C06C3B" w:rsidRPr="006C4171" w:rsidRDefault="00C06C3B" w:rsidP="00563512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color w:val="000000" w:themeColor="text1"/>
                <w:sz w:val="20"/>
                <w:szCs w:val="20"/>
              </w:rPr>
              <w:t xml:space="preserve">Žiadateľ splnenie „ďalších skutočnosti“ preukazuje predložením </w:t>
            </w:r>
            <w:r w:rsidR="006363E2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Prílohy č. 9</w:t>
            </w:r>
            <w:r w:rsidR="009F07B8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90843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v</w:t>
            </w:r>
            <w:r w:rsidR="003B70BD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ýzvy - </w:t>
            </w:r>
            <w:r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Čestné vyhlásenie žiadateľa </w:t>
            </w:r>
            <w:r w:rsidR="00563512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-</w:t>
            </w:r>
            <w:r w:rsidR="00563512" w:rsidRPr="006C4171">
              <w:rPr>
                <w:sz w:val="20"/>
                <w:szCs w:val="20"/>
              </w:rPr>
              <w:t xml:space="preserve"> </w:t>
            </w:r>
            <w:r w:rsidR="005E15DC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ďalšie skutočnosti </w:t>
            </w:r>
            <w:r w:rsidR="00716A39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a</w:t>
            </w:r>
            <w:r w:rsidR="007208F9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 ďalších </w:t>
            </w:r>
            <w:r w:rsidRPr="006C4171">
              <w:rPr>
                <w:rFonts w:cstheme="minorHAnsi"/>
                <w:b/>
                <w:sz w:val="20"/>
                <w:szCs w:val="20"/>
              </w:rPr>
              <w:t>relevantných príloh (viď nižšie).</w:t>
            </w:r>
          </w:p>
        </w:tc>
      </w:tr>
      <w:tr w:rsidR="00E26D9E" w:rsidRPr="006C4171" w14:paraId="691B1CB4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19DBBDE1" w14:textId="5AA5090F" w:rsidR="00E26D9E" w:rsidRPr="006C4171" w:rsidRDefault="005C287D" w:rsidP="005C287D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Podmienky vyplývajúca z legislatívy SR a EÚ</w:t>
            </w: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E100EF9" w14:textId="43018A3C" w:rsidR="00E26D9E" w:rsidRPr="006C4171" w:rsidRDefault="00361EDF" w:rsidP="00B77BE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1.1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>Podmienka prípustnosti žiadosti</w:t>
            </w:r>
          </w:p>
        </w:tc>
      </w:tr>
      <w:tr w:rsidR="00E26D9E" w:rsidRPr="006C4171" w14:paraId="2BB5864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02912B6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</w:tcPr>
          <w:p w14:paraId="52BFAA7B" w14:textId="275E1D98" w:rsidR="00E26D9E" w:rsidRPr="006C4171" w:rsidRDefault="00E26D9E" w:rsidP="00AF58E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 je povinný preukázať, že:</w:t>
            </w:r>
          </w:p>
          <w:p w14:paraId="1DFC0CC6" w14:textId="77777777" w:rsidR="00E26D9E" w:rsidRPr="006C4171" w:rsidRDefault="00E26D9E" w:rsidP="00214202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sa nedopustil závažného porušenia predpisov podľa článku 42 nariadenia Rady (ES) č. 1005/2008 alebo článku 90 nariadenia (ES) č. 1224/2009 alebo podľa iných právnych predpisov prijatých Európskym parlamentom a Radou v rámci SRP,</w:t>
            </w:r>
          </w:p>
          <w:p w14:paraId="65A6BA74" w14:textId="77777777" w:rsidR="00F519BC" w:rsidRPr="006C4171" w:rsidRDefault="00E26D9E" w:rsidP="00F519BC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sa nepodieľal na prevádzkovaní, riadení alebo vlastníctve rybárskych plavidiel uvedených v zozname Únie plavidiel vykonávajúcich </w:t>
            </w:r>
            <w:r w:rsidR="006A3ABB" w:rsidRPr="006C4171">
              <w:rPr>
                <w:sz w:val="20"/>
                <w:szCs w:val="20"/>
              </w:rPr>
              <w:t>nezákonný, nenahlásený, neregulovaný (</w:t>
            </w:r>
            <w:r w:rsidRPr="006C4171">
              <w:rPr>
                <w:sz w:val="20"/>
                <w:szCs w:val="20"/>
              </w:rPr>
              <w:t>NNN</w:t>
            </w:r>
            <w:r w:rsidR="006A3ABB" w:rsidRPr="006C4171">
              <w:rPr>
                <w:sz w:val="20"/>
                <w:szCs w:val="20"/>
              </w:rPr>
              <w:t>)</w:t>
            </w:r>
            <w:r w:rsidRPr="006C4171">
              <w:rPr>
                <w:sz w:val="20"/>
                <w:szCs w:val="20"/>
              </w:rPr>
              <w:t xml:space="preserve"> rybolov podľa článku 40 ods. 3 nariadenia (ES) č. 1005/2008, alebo plavidla, ktoré sa plaví pod vlajkou krajín označených za nespolupracujúce tretie krajiny podľa článku 33 uvedeného nariadenia, </w:t>
            </w:r>
          </w:p>
          <w:p w14:paraId="160B1D46" w14:textId="7A2E5E63" w:rsidR="005E15DC" w:rsidRPr="006C4171" w:rsidRDefault="00E26D9E" w:rsidP="00F519BC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sa nedopustil niektorého z trestných činov proti životnému prostrediu uvedených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v článkoch 3 a 4 smernice Európskeho parlamentu a Rady 2008/99/ES, ak sa žiadosť o podporu predkladá podľa článku 27 Nariadenia Rady (ES) č. 2021/1139</w:t>
            </w:r>
            <w:r w:rsidR="005E15DC" w:rsidRPr="006C4171">
              <w:rPr>
                <w:sz w:val="20"/>
                <w:szCs w:val="20"/>
              </w:rPr>
              <w:t>,</w:t>
            </w:r>
          </w:p>
          <w:p w14:paraId="58B826CE" w14:textId="1FFF7613" w:rsidR="00E26D9E" w:rsidRPr="006C4171" w:rsidRDefault="005E15DC" w:rsidP="00383944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a</w:t>
            </w:r>
            <w:r w:rsidR="00FC467C" w:rsidRPr="006C4171">
              <w:rPr>
                <w:sz w:val="20"/>
                <w:szCs w:val="20"/>
              </w:rPr>
              <w:t xml:space="preserve">k je </w:t>
            </w:r>
            <w:r w:rsidRPr="006C4171">
              <w:rPr>
                <w:sz w:val="20"/>
                <w:szCs w:val="20"/>
              </w:rPr>
              <w:t>člen</w:t>
            </w:r>
            <w:r w:rsidR="00FC467C" w:rsidRPr="006C4171">
              <w:rPr>
                <w:sz w:val="20"/>
                <w:szCs w:val="20"/>
              </w:rPr>
              <w:t>om</w:t>
            </w:r>
            <w:r w:rsidRPr="006C4171">
              <w:rPr>
                <w:sz w:val="20"/>
                <w:szCs w:val="20"/>
              </w:rPr>
              <w:t xml:space="preserve"> Monitorovacieho výboru PRH 21-27</w:t>
            </w:r>
            <w:r w:rsidR="002C31E2" w:rsidRPr="006C4171">
              <w:rPr>
                <w:sz w:val="20"/>
                <w:szCs w:val="20"/>
              </w:rPr>
              <w:t xml:space="preserve">, nie je v konflikte záujmov </w:t>
            </w:r>
            <w:r w:rsidR="005521FF" w:rsidRPr="006C4171">
              <w:rPr>
                <w:sz w:val="20"/>
                <w:szCs w:val="20"/>
              </w:rPr>
              <w:br/>
            </w:r>
            <w:r w:rsidR="002C31E2" w:rsidRPr="006C4171">
              <w:rPr>
                <w:sz w:val="20"/>
                <w:szCs w:val="20"/>
              </w:rPr>
              <w:t xml:space="preserve">ako potencionálny žiadateľ/prijímateľ </w:t>
            </w:r>
            <w:r w:rsidR="00FC467C" w:rsidRPr="006C4171">
              <w:rPr>
                <w:sz w:val="20"/>
                <w:szCs w:val="20"/>
              </w:rPr>
              <w:t xml:space="preserve">pomoci </w:t>
            </w:r>
            <w:r w:rsidR="002C31E2" w:rsidRPr="006C4171">
              <w:rPr>
                <w:sz w:val="20"/>
                <w:szCs w:val="20"/>
              </w:rPr>
              <w:t>z PRH 21-27</w:t>
            </w:r>
          </w:p>
        </w:tc>
      </w:tr>
      <w:tr w:rsidR="00E26D9E" w:rsidRPr="006C4171" w14:paraId="0E0973F8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DEE0D2A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07BF240" w14:textId="3CC2A270" w:rsidR="00E26D9E" w:rsidRPr="006C4171" w:rsidRDefault="00361EDF" w:rsidP="00307F9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 xml:space="preserve">1.2 </w:t>
            </w:r>
            <w:r w:rsidR="005C287D" w:rsidRPr="006C4171">
              <w:rPr>
                <w:b/>
                <w:sz w:val="20"/>
                <w:szCs w:val="20"/>
              </w:rPr>
              <w:t xml:space="preserve">Podmienka, že žiadateľ ani jeho štatutárny orgán, ani žiadny člen štatutárneho orgánu, ani prokurista/i, ani osoba splnomocnená zastupovať žiadateľa v konaní o </w:t>
            </w:r>
            <w:proofErr w:type="spellStart"/>
            <w:r w:rsidR="005C287D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5C287D" w:rsidRPr="006C4171">
              <w:rPr>
                <w:b/>
                <w:sz w:val="20"/>
                <w:szCs w:val="20"/>
              </w:rPr>
              <w:t xml:space="preserve"> neboli právoplatne odsúdení</w:t>
            </w:r>
          </w:p>
        </w:tc>
      </w:tr>
      <w:tr w:rsidR="00E26D9E" w:rsidRPr="006C4171" w14:paraId="720FA4D1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BB2A818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5870D997" w14:textId="32B5845D" w:rsidR="005C287D" w:rsidRPr="006C4171" w:rsidRDefault="005C287D" w:rsidP="00AF58E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Žiadateľ je povinný preukázať, že on ani jeho štatutárny orgán, ani žiadny člen štatutárneho orgánu, ani prokurista/i, ani osoba splnomocnená zastupovať žiadateľa </w:t>
            </w:r>
            <w:r w:rsidR="005521FF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 konaní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neboli právoplatne odsúdení za niektorý z nasledujúcich trestných činov: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</w:p>
          <w:p w14:paraId="7C5861C0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korupcie (§261-263 Trestného zákona),</w:t>
            </w:r>
          </w:p>
          <w:p w14:paraId="65AAF22B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poškodzovania finančných záujmov EÚ (§328-336 Trestného zákona),</w:t>
            </w:r>
          </w:p>
          <w:p w14:paraId="6A19395B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legalizácie príjmu z trestnej činnosti (§233-234 Trestného zákona),</w:t>
            </w:r>
          </w:p>
          <w:p w14:paraId="64BA3AD0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lastRenderedPageBreak/>
              <w:t>trestný čin založenia, zosnovania a podporovania zločineckej skupiny (§296 Trestného zákona),</w:t>
            </w:r>
          </w:p>
          <w:p w14:paraId="1737CF65" w14:textId="3B0D3490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trestný čin machinácie pri </w:t>
            </w:r>
            <w:r w:rsidR="00D561FC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VO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/O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a verejnej dražbe (§266-268 Trestného zákona),</w:t>
            </w:r>
          </w:p>
          <w:p w14:paraId="33417AC5" w14:textId="1A64FA92" w:rsidR="00E26D9E" w:rsidRPr="006C4171" w:rsidRDefault="005C287D" w:rsidP="005C287D">
            <w:pPr>
              <w:pStyle w:val="Default"/>
              <w:numPr>
                <w:ilvl w:val="0"/>
                <w:numId w:val="15"/>
              </w:numPr>
              <w:spacing w:after="240"/>
              <w:jc w:val="both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</w:rPr>
              <w:t xml:space="preserve">trestný  čin uvedený v  §284,  285,  298  až 310,  alebo  trestný  čin uvedený  </w:t>
            </w:r>
            <w:r w:rsidR="005521FF" w:rsidRPr="006C4171">
              <w:rPr>
                <w:rFonts w:asciiTheme="minorHAnsi" w:hAnsiTheme="minorHAnsi" w:cstheme="minorHAnsi"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</w:rPr>
              <w:t xml:space="preserve">v §20,  21  a 337  v súvislosti s trestným činom uvedeným v §284, 285, 298 </w:t>
            </w:r>
            <w:r w:rsidR="005521FF" w:rsidRPr="006C4171">
              <w:rPr>
                <w:rFonts w:asciiTheme="minorHAnsi" w:hAnsiTheme="minorHAnsi" w:cstheme="minorHAnsi"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</w:rPr>
              <w:t>až 310 Trestného zákona.</w:t>
            </w:r>
          </w:p>
        </w:tc>
      </w:tr>
      <w:tr w:rsidR="00E26D9E" w:rsidRPr="006C4171" w14:paraId="41BE104F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D32CA2E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0083220D" w14:textId="4A61E0E1" w:rsidR="00E26D9E" w:rsidRPr="006C4171" w:rsidRDefault="00361EDF" w:rsidP="00E26D9E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 xml:space="preserve">1.3 </w:t>
            </w:r>
            <w:r w:rsidR="005C287D" w:rsidRPr="006C4171">
              <w:rPr>
                <w:b/>
                <w:sz w:val="20"/>
                <w:szCs w:val="20"/>
              </w:rPr>
              <w:t>Podmienka zápisu v Registri partnerov verejného sektora</w:t>
            </w:r>
          </w:p>
        </w:tc>
      </w:tr>
      <w:tr w:rsidR="00E26D9E" w:rsidRPr="006C4171" w14:paraId="0A9795E5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3847A65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B9D6B38" w14:textId="216B6BB2" w:rsidR="005C287D" w:rsidRPr="006C4171" w:rsidRDefault="005C287D" w:rsidP="00AF58EE">
            <w:pPr>
              <w:pStyle w:val="Default"/>
              <w:spacing w:after="240"/>
              <w:jc w:val="both"/>
              <w:rPr>
                <w:rFonts w:asciiTheme="minorHAnsi" w:hAnsiTheme="minorHAnsi"/>
                <w:b/>
                <w:color w:val="auto"/>
                <w:sz w:val="20"/>
                <w:u w:val="single"/>
              </w:rPr>
            </w:pP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Zákonnou podmienkou pre uzavretie zmluvy o poskytnutí NFP je zápis žiadateľa (dodávateľov a subdodávateľov) v registri partnerov verejného sektora v zm</w:t>
            </w:r>
            <w:r w:rsidR="002133C1"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 xml:space="preserve">ysle osobitného predpisu, ak </w:t>
            </w: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sa na nich vzťahuje povinnosť zápisu podľa § 2 zákona o registri partnerov</w:t>
            </w:r>
            <w:r w:rsidRPr="006C4171">
              <w:rPr>
                <w:rStyle w:val="Odkaznapoznmkupodiarou"/>
                <w:rFonts w:asciiTheme="minorHAnsi" w:hAnsiTheme="minorHAnsi"/>
                <w:b/>
                <w:color w:val="auto"/>
                <w:sz w:val="20"/>
                <w:u w:val="single"/>
              </w:rPr>
              <w:footnoteReference w:id="25"/>
            </w: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.</w:t>
            </w:r>
          </w:p>
          <w:p w14:paraId="1E8FB821" w14:textId="14585B6D" w:rsidR="00E26D9E" w:rsidRPr="006C4171" w:rsidRDefault="005C287D" w:rsidP="005C287D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/>
                <w:sz w:val="20"/>
              </w:rPr>
              <w:t>Poskytovateľ nie je oprávnený odoslať písomný návrh na uzavretie zmluvy o poskytnutí o NFP žiadateľovi, ak nie sú splnené podmienky vyplývajúce z osobitných predpisov. Overuje sa pred podpisom zmluvy</w:t>
            </w:r>
            <w:r w:rsidR="005613E0" w:rsidRPr="006C4171">
              <w:rPr>
                <w:rFonts w:asciiTheme="minorHAnsi" w:hAnsiTheme="minorHAnsi"/>
                <w:sz w:val="20"/>
              </w:rPr>
              <w:t xml:space="preserve"> o NFP</w:t>
            </w:r>
            <w:r w:rsidRPr="006C4171">
              <w:rPr>
                <w:rFonts w:asciiTheme="minorHAnsi" w:hAnsiTheme="minorHAnsi"/>
                <w:sz w:val="20"/>
              </w:rPr>
              <w:t xml:space="preserve"> a platí počas celej realizácie.</w:t>
            </w:r>
          </w:p>
        </w:tc>
      </w:tr>
      <w:tr w:rsidR="00E26D9E" w:rsidRPr="006C4171" w14:paraId="156AC91B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745E25BD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5ADAC2AA" w14:textId="2B244690" w:rsidR="00E26D9E" w:rsidRPr="006C4171" w:rsidRDefault="005C287D" w:rsidP="00CD382A">
            <w:pPr>
              <w:pStyle w:val="Odsekzoznamu"/>
              <w:numPr>
                <w:ilvl w:val="1"/>
                <w:numId w:val="14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zákazu vedenia výkonu rozhodnutia voči žiadateľovi</w:t>
            </w:r>
          </w:p>
        </w:tc>
      </w:tr>
      <w:tr w:rsidR="00E26D9E" w:rsidRPr="006C4171" w14:paraId="5F2C3D77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CB1C004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5A78A1C6" w14:textId="77777777" w:rsidR="005C287D" w:rsidRPr="006C4171" w:rsidRDefault="005C287D" w:rsidP="00AF58EE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Voči žiadateľovi nesmie byť vykonávaná exekúcia podľa Exekučného poriadku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6"/>
            </w:r>
            <w:r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br/>
              <w:t xml:space="preserve">(s výnimkou exekúcie, ktorej výkon je odložený zložením zábezpeky podľa Exekučného poriadku), ani vedený iný výkon rozhodnutia podľa osobitných predpisov, ktorého predmetom je nútený výkon povinnosti zaplatiť peňažnú sumu v súhrnnej výške vymáhaného nároku, vrátane všetkých trov súvisiacich s výkonom rozhodnutia za všetky takto vykonávané exekúcie alebo iné výkony rozhodnutia vyššej ako 1 % NFP požadovaného žiadateľom v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. </w:t>
            </w:r>
          </w:p>
          <w:p w14:paraId="60E30491" w14:textId="77777777" w:rsidR="005C287D" w:rsidRPr="006C4171" w:rsidRDefault="005C287D" w:rsidP="005C287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Voči žiadateľovi tiež nesmie byť vedený výkon rozhodnutia na plnenie inej povinnosti, ktorá nespočíva v zaplatení peňažnej sumy, pokiaľ táto nepeňažná povinnosť akokoľvek priamo alebo nepriamo súvisí s projektom, ktorý je predmetom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žiadateľa. </w:t>
            </w:r>
          </w:p>
          <w:p w14:paraId="00330E23" w14:textId="085001E3" w:rsidR="005C287D" w:rsidRPr="006C4171" w:rsidRDefault="005C287D" w:rsidP="005C287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 prípade, ak celková súhrnná výška vymáhaného nároku, vrátane trov súvisiacich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s výkonom rozhodnutia za všetky exekúcie alebo iné výkony rozhodnutia presiahla 1 % NFP požadovaného žiadateľom v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, je pre účely posúdenia tejto podmienky rozhodujúca skutočnosť, či dlžná suma a všetky trovy súvisiace s výkonom rozhodnutia: </w:t>
            </w:r>
          </w:p>
          <w:p w14:paraId="41B217ED" w14:textId="0BF27DC0" w:rsidR="005C287D" w:rsidRPr="006C4171" w:rsidRDefault="005C287D" w:rsidP="005C287D">
            <w:pPr>
              <w:pStyle w:val="Odsekzoznamu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boli uhradené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7"/>
            </w:r>
            <w:r w:rsidR="00B22724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alebo </w:t>
            </w:r>
          </w:p>
          <w:p w14:paraId="684CB650" w14:textId="77777777" w:rsidR="005C287D" w:rsidRPr="006C4171" w:rsidRDefault="005C287D" w:rsidP="005C287D">
            <w:pPr>
              <w:pStyle w:val="Odsekzoznamu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zložené do zábezpeky na osobitný účet exekútora, zriadený na tento účel podľa Exekučného poriadku. </w:t>
            </w:r>
          </w:p>
          <w:p w14:paraId="61FB13C5" w14:textId="2DCBB2D3" w:rsidR="005C287D" w:rsidRPr="006C4171" w:rsidRDefault="005C287D" w:rsidP="00D17C2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Výška nároku uhradenej exekúcie alebo odloženého výkonu exekúcie sa nezapočítava </w:t>
            </w:r>
            <w:r w:rsidR="005613E0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do celkovej výšky vymáhaného nároku 1 % zo žiadaného NFP. </w:t>
            </w:r>
          </w:p>
          <w:p w14:paraId="78325E4E" w14:textId="77777777" w:rsidR="005C287D" w:rsidRPr="006C4171" w:rsidRDefault="005C287D" w:rsidP="00D17C2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Podmienka sa netýka výkonu rozhodnutia voči členom riadiacich a dozorných orgánov žiadateľa, ale je relevantná vo vzťahu k subjektu žiadateľa. </w:t>
            </w:r>
          </w:p>
          <w:p w14:paraId="0D1AFB6D" w14:textId="74D5D51C" w:rsidR="00E26D9E" w:rsidRPr="006C4171" w:rsidRDefault="005C287D" w:rsidP="00D17C27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Na účely tejto podmienky sa za začatie vedenia výkonu rozhodnutia považuje doručenie poverenia na vykonanie exekúcie exekútorovi, resp. iná skutočnosť určujúca začiatok výkonu rozhodnutia podľa osobitného predpisu (napr. vydanie rozhodnutia </w:t>
            </w:r>
            <w:r w:rsidR="005613E0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o začatí daňového alebo colného exekučného konania).</w:t>
            </w:r>
          </w:p>
        </w:tc>
      </w:tr>
      <w:tr w:rsidR="00E26D9E" w:rsidRPr="006C4171" w14:paraId="46F8BA92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1D643F76" w14:textId="105DC1D5" w:rsidR="00E26D9E" w:rsidRPr="006C4171" w:rsidRDefault="00E26D9E" w:rsidP="00FD65B1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  <w:p w14:paraId="3F3EF943" w14:textId="3D375278" w:rsidR="007208F9" w:rsidRPr="006C4171" w:rsidRDefault="007208F9" w:rsidP="007208F9">
            <w:pPr>
              <w:ind w:firstLine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DED62EB" w14:textId="5319B172" w:rsidR="00E26D9E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 xml:space="preserve">1.5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>Podmienka, že voči žiadateľovi nie je vyhlásený konkurz ani povolená reštrukturalizácia a nie je v likvidácii</w:t>
            </w:r>
          </w:p>
        </w:tc>
      </w:tr>
      <w:tr w:rsidR="00B60288" w:rsidRPr="006C4171" w14:paraId="7F530B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4F1A4DC7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</w:tcPr>
          <w:p w14:paraId="3C2E1B02" w14:textId="0B376E9D" w:rsidR="005C287D" w:rsidRPr="006C4171" w:rsidRDefault="005C287D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Voči žiadateľovi nesmie byť vyhlásené konkurzné konanie ani povolená reštrukturalizácia, nesmie byť v konkurze alebo v</w:t>
            </w:r>
            <w:r w:rsidR="009531F1" w:rsidRPr="006C4171">
              <w:rPr>
                <w:rFonts w:asciiTheme="minorHAnsi" w:hAnsiTheme="minorHAnsi" w:cstheme="minorHAnsi"/>
                <w:sz w:val="20"/>
                <w:szCs w:val="22"/>
              </w:rPr>
              <w:t> 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reštrukturalizácii</w:t>
            </w:r>
            <w:r w:rsidR="009531F1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 nesmie byť v likvidácii.</w:t>
            </w:r>
          </w:p>
          <w:p w14:paraId="4FCEF6EA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51E34B05" w14:textId="46F696DE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Podmienka sa vzťahuje aj na konania začaté a neukončené podľa zákona č. 328/1991 Zb. o konkurze a vyrovnaní v znení neskorších predpisov, ktorý bol účinný pred zákonom </w:t>
            </w:r>
            <w:r w:rsidR="005521FF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č. 7/2005 Z. z. o konkurze a reštrukturalizácii v znení neskorších predpisov.</w:t>
            </w:r>
          </w:p>
          <w:p w14:paraId="17C1DAC2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02F1F316" w14:textId="689B4351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Nesplnenie tejto podmienky predstavuje aj zastavenie konkurzného konania pre nedostatok majetku žiadateľa alebo zrušenie konkurzu pre nedostatok majetku žiadateľa. </w:t>
            </w:r>
          </w:p>
          <w:p w14:paraId="68A0B196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1546FD4" w14:textId="62E48354" w:rsidR="00B60288" w:rsidRPr="006C4171" w:rsidRDefault="005C287D" w:rsidP="005C287D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Podmienka sa nevzťahuje na žiadateľa, ktorým je obec a ďalšie subjekty v súlade </w:t>
            </w:r>
            <w:r w:rsidR="005521FF" w:rsidRPr="006C4171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s § 2 zákona o konkurze a reštrukturalizácii</w:t>
            </w:r>
            <w:r w:rsidRPr="006C4171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</w:rPr>
              <w:footnoteReference w:id="28"/>
            </w:r>
            <w:r w:rsidRPr="006C4171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B60288" w:rsidRPr="006C4171" w14:paraId="2D1B02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FF4E39D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0CCD52D" w14:textId="02A0AD1E" w:rsidR="00B60288" w:rsidRPr="006C4171" w:rsidRDefault="00361EDF" w:rsidP="00050C2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1.6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 xml:space="preserve">Podmienky týkajúce sa štátnej pomoci a vyplývajúce zo schém štátnej pomoci /pomoci de </w:t>
            </w:r>
            <w:proofErr w:type="spellStart"/>
            <w:r w:rsidR="005C287D" w:rsidRPr="006C4171">
              <w:rPr>
                <w:rFonts w:cstheme="minorHAnsi"/>
                <w:b/>
                <w:sz w:val="20"/>
                <w:szCs w:val="20"/>
              </w:rPr>
              <w:t>minimis</w:t>
            </w:r>
            <w:proofErr w:type="spellEnd"/>
          </w:p>
        </w:tc>
      </w:tr>
      <w:tr w:rsidR="00B60288" w:rsidRPr="006C4171" w14:paraId="180DFF67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004387B0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4EC45CC0" w14:textId="31015AC3" w:rsidR="005C287D" w:rsidRPr="006C4171" w:rsidRDefault="005C287D" w:rsidP="00AF58EE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>Oprávnené aktivity tak, ako sú stanovené touto výzvou, nie sú poskytovaním štátnej pomoci</w:t>
            </w:r>
            <w:r w:rsidR="005613E0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a teda vo vzťahu k oprávneným aktivitám sa neuplatňujú pravidlá štátnej pomoci.</w:t>
            </w:r>
          </w:p>
          <w:p w14:paraId="5E270DE9" w14:textId="77777777" w:rsidR="005C287D" w:rsidRPr="006C4171" w:rsidRDefault="005C287D" w:rsidP="005521FF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</w:t>
            </w:r>
          </w:p>
          <w:p w14:paraId="1B4D8D85" w14:textId="3FED5712" w:rsidR="005C287D" w:rsidRPr="006C4171" w:rsidRDefault="005C287D" w:rsidP="005521FF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Žiadateľ/prijímateľ zároveň berie na vedomie, že rovnaké právne následky nastanú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aj v prípade, ak v rámci jeho projektu dôjde k poskytnutiu, tzv. nepriamej štátnej pomoci alebo k poskytnutiu inej formy výhody, ktorá na základe Zmluvy o fungovaní EÚ znamená porušenie pravidiel týkajúcich sa štátnej pomoci.</w:t>
            </w:r>
          </w:p>
          <w:p w14:paraId="0EA982DD" w14:textId="0B71139B" w:rsidR="00B60288" w:rsidRPr="006C4171" w:rsidRDefault="005C287D" w:rsidP="005521FF">
            <w:pPr>
              <w:pStyle w:val="Bezriadkovania"/>
              <w:spacing w:after="240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Žiadateľ/prijímateľ si je zároveň vedomý, že štátnou pomocou sa v tejto súvislosti rozumie každá pomoc v akejkoľvek forme, ktorú poskytuje na podnikanie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 xml:space="preserve">alebo v súvislosti s ním poskytovateľ priamo alebo nepriamo z prostriedkov štátneho rozpočtu, zo svojho rozpočtu alebo z vlastných zdrojov podniku, pričom však nezáleží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na právnej forme žiadateľa/prijímateľa a spôsobe jeho financovania.</w:t>
            </w:r>
          </w:p>
        </w:tc>
      </w:tr>
      <w:tr w:rsidR="00B60288" w:rsidRPr="006C4171" w14:paraId="7D2D1CF3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C0BBED9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9A58006" w14:textId="1A9BC157" w:rsidR="00B60288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1.7 </w:t>
            </w:r>
            <w:r w:rsidR="00FD65B1" w:rsidRPr="006C4171">
              <w:rPr>
                <w:b/>
                <w:sz w:val="20"/>
                <w:szCs w:val="20"/>
              </w:rPr>
              <w:t xml:space="preserve">Podmienka, že žiadateľ, ktorým je právnická osoba, nemá právoplatným rozsudkom uložený trest zákazu prijímať dotácie alebo subvencie, trest zrušenia PO, trest zákazu prijímať pomoc a podporu poskytovanú z fondov EÚ, trest zákazu činnosti v súlade </w:t>
            </w:r>
            <w:r w:rsidR="005521FF" w:rsidRPr="006C4171">
              <w:rPr>
                <w:b/>
                <w:sz w:val="20"/>
                <w:szCs w:val="20"/>
              </w:rPr>
              <w:br/>
            </w:r>
            <w:r w:rsidR="00FD65B1" w:rsidRPr="006C4171">
              <w:rPr>
                <w:b/>
                <w:sz w:val="20"/>
                <w:szCs w:val="20"/>
              </w:rPr>
              <w:t xml:space="preserve">so zameraním projektu a podmienkami výzvy alebo trest zákazu účasti vo </w:t>
            </w:r>
            <w:r w:rsidR="00D561FC" w:rsidRPr="006C4171">
              <w:rPr>
                <w:b/>
                <w:sz w:val="20"/>
                <w:szCs w:val="20"/>
              </w:rPr>
              <w:t>VO</w:t>
            </w:r>
            <w:r w:rsidR="00EB3160" w:rsidRPr="006C4171">
              <w:rPr>
                <w:b/>
                <w:sz w:val="20"/>
                <w:szCs w:val="20"/>
              </w:rPr>
              <w:t>/O</w:t>
            </w:r>
            <w:r w:rsidR="00D561FC" w:rsidRPr="006C4171">
              <w:rPr>
                <w:b/>
                <w:sz w:val="20"/>
                <w:szCs w:val="20"/>
              </w:rPr>
              <w:t>.</w:t>
            </w:r>
          </w:p>
        </w:tc>
      </w:tr>
      <w:tr w:rsidR="00B60288" w:rsidRPr="006C4171" w14:paraId="02C7643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46BC8E03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1E998671" w14:textId="0115E43E" w:rsidR="00B60288" w:rsidRPr="006C4171" w:rsidRDefault="00FD65B1" w:rsidP="00AF58EE">
            <w:pPr>
              <w:pStyle w:val="Default"/>
              <w:spacing w:after="240"/>
              <w:jc w:val="both"/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Žiadateľ, ktorým je právnická osoba, je povinný preukázať, že nemá právoplatným rozsudkom uložený trest zákazu prijímať dotácie alebo subvencie, trest zákazu prijímať pomoc a podporu poskytovanú z fondov EÚ alebo trest zákazu účasti vo VO</w:t>
            </w:r>
            <w:r w:rsidR="00EB3160" w:rsidRPr="006C4171">
              <w:rPr>
                <w:rFonts w:asciiTheme="minorHAnsi" w:hAnsiTheme="minorHAnsi" w:cstheme="minorHAnsi"/>
                <w:sz w:val="20"/>
                <w:szCs w:val="22"/>
              </w:rPr>
              <w:t>/O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podľa zákona č. 91/2016 Z. z. o trestnej zodpovednosti právnických osôb a o zmene a doplnení niektorých zákonov. Táto podmienka poskytnutia príspevku sa nevzťahuje na fyzické osoby a na právnické osoby v súlade s § 5 uvedeného zákona.</w:t>
            </w:r>
          </w:p>
        </w:tc>
      </w:tr>
      <w:tr w:rsidR="00B60288" w:rsidRPr="006C4171" w14:paraId="31A6C292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65D1AB4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CD63B1E" w14:textId="62DB6557" w:rsidR="00B60288" w:rsidRPr="006C4171" w:rsidRDefault="00361EDF" w:rsidP="00B6028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1.8 </w:t>
            </w:r>
            <w:r w:rsidR="00FD65B1" w:rsidRPr="006C4171">
              <w:rPr>
                <w:rFonts w:cstheme="minorHAnsi"/>
                <w:b/>
                <w:sz w:val="20"/>
                <w:szCs w:val="20"/>
              </w:rPr>
              <w:t xml:space="preserve">Podmienka, že žiadateľ neukončil fyzickú realizáciu všetkých hlavných aktivít projektu pred predložením </w:t>
            </w:r>
            <w:proofErr w:type="spellStart"/>
            <w:r w:rsidR="00FD65B1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B60288" w:rsidRPr="006C4171" w14:paraId="08A05E9E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5831841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506EC51" w14:textId="43C1194D" w:rsidR="00FD65B1" w:rsidRPr="006C4171" w:rsidRDefault="00FD65B1" w:rsidP="00D17C27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Žiadateľ nesmie</w:t>
            </w:r>
            <w:r w:rsidR="005613E0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súlade s čl. 63 ods. 6 NSU</w:t>
            </w:r>
            <w:r w:rsidR="005613E0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ukončiť fyzickú realizáciu všetkých hlavných aktivít projektu, t. j. plne zrealizovať všetky hlavné aktivity projektu pred predložením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poskytovateľovi.</w:t>
            </w:r>
          </w:p>
          <w:p w14:paraId="25A4E194" w14:textId="77777777" w:rsidR="00FD65B1" w:rsidRPr="006C4171" w:rsidRDefault="00FD65B1" w:rsidP="00D17C27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Realizácia hlavnej aktivity projektu sa považuje za ukončenú v kalendárny deň, kedy žiadateľ kumulatívne splní nižšie uvedené podmienky:</w:t>
            </w:r>
          </w:p>
          <w:p w14:paraId="416EB1DF" w14:textId="77777777" w:rsidR="00FD65B1" w:rsidRPr="006C4171" w:rsidRDefault="00FD65B1" w:rsidP="003E53DA">
            <w:pPr>
              <w:pStyle w:val="Odsekzoznamu"/>
              <w:numPr>
                <w:ilvl w:val="0"/>
                <w:numId w:val="82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fyzicky zrealizoval hlavnú aktivitu projektu,</w:t>
            </w:r>
          </w:p>
          <w:p w14:paraId="4EAAA050" w14:textId="054939F6" w:rsidR="00FD65B1" w:rsidRPr="006C4171" w:rsidRDefault="00FD65B1" w:rsidP="003E53DA">
            <w:pPr>
              <w:pStyle w:val="Odsekzoznamu"/>
              <w:numPr>
                <w:ilvl w:val="0"/>
                <w:numId w:val="82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lastRenderedPageBreak/>
              <w:t xml:space="preserve">predmet projektu bol riadne dodaný a žiadateľ ho prevzal a ak to vyplýva </w:t>
            </w:r>
            <w:r w:rsidR="005613E0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z charakteru plnenia, aj ho uviedol do užívania.</w:t>
            </w:r>
          </w:p>
          <w:p w14:paraId="1DD498DE" w14:textId="77777777" w:rsidR="00B60288" w:rsidRPr="006C4171" w:rsidRDefault="00FD65B1" w:rsidP="005613E0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</w:rPr>
              <w:t>V súlade s čl. 63 ods. 6 NSU je stanovený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začiatok obdobia vzniku oprávnenosti výdavkov projektu</w:t>
            </w:r>
            <w:r w:rsidR="005613E0" w:rsidRPr="006C4171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v rámci PRH 21-27 od 01.01.2021 do 31.12.2029.</w:t>
            </w:r>
          </w:p>
          <w:p w14:paraId="33B02C4D" w14:textId="51827C22" w:rsidR="00AC44F2" w:rsidRPr="006C4171" w:rsidRDefault="00AC44F2" w:rsidP="00AC44F2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Podpora z PRH 21-27 sa neposkytne na operácie, ktoré sa fyzicky ukončili alebo plne vykonali ešte pred predložením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bez ohľadu na to, či boli vykonané všetky súvisiace platby, t. j. žiadateľ nesmie ukončiť, plne zrealizovať fyzickú realizáciu hlavnej aktivity projektu pred predložením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poskytovateľovi.</w:t>
            </w:r>
          </w:p>
        </w:tc>
      </w:tr>
      <w:tr w:rsidR="00B60288" w:rsidRPr="006C4171" w14:paraId="4FD4976B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0B5A824F" w14:textId="1787C2B1" w:rsidR="00B60288" w:rsidRPr="006C4171" w:rsidRDefault="00B60288" w:rsidP="00FD65B1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A45B8F0" w14:textId="40724530" w:rsidR="00B60288" w:rsidRPr="006C4171" w:rsidRDefault="00361EDF" w:rsidP="00307F9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1.9 </w:t>
            </w:r>
            <w:r w:rsidR="00FD65B1" w:rsidRPr="006C4171">
              <w:rPr>
                <w:rFonts w:cstheme="minorHAnsi"/>
                <w:b/>
                <w:sz w:val="20"/>
                <w:szCs w:val="20"/>
              </w:rPr>
              <w:t xml:space="preserve">Podmienka, že žiadateľ neporušil zákaz nelegálneho zamestnávania štátneho príslušníka tretej krajiny za obdobie 5 rokov predchádzajúcich podaniu </w:t>
            </w:r>
            <w:proofErr w:type="spellStart"/>
            <w:r w:rsidR="00FD65B1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FD65B1" w:rsidRPr="006C4171" w14:paraId="13AE6A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9C1C19C" w14:textId="77777777" w:rsidR="00FD65B1" w:rsidRPr="006C4171" w:rsidRDefault="00FD65B1" w:rsidP="00FD65B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27196117" w14:textId="6DB0B7CE" w:rsidR="00FD65B1" w:rsidRPr="006C4171" w:rsidRDefault="00577C99" w:rsidP="00D17C27">
            <w:pPr>
              <w:tabs>
                <w:tab w:val="left" w:pos="1695"/>
              </w:tabs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Príspevok je možné poskytnúť žiadateľovi, len ak neporušil zákaz nelegálneho zamestnávania podľa zákona č. 82/2005 Z. z. o nelegálnej práci a nelegálnom zamestnávaní v znení neskorších predpisov za obdobie 5 rokov predchádzajúcich predloženiu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. </w:t>
            </w:r>
          </w:p>
        </w:tc>
      </w:tr>
      <w:tr w:rsidR="00FD65B1" w:rsidRPr="006C4171" w14:paraId="41A7770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5402979" w14:textId="77777777" w:rsidR="00FD65B1" w:rsidRPr="006C4171" w:rsidRDefault="00FD65B1" w:rsidP="00FD65B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983D5A2" w14:textId="41AFD695" w:rsidR="00FD65B1" w:rsidRPr="006C4171" w:rsidRDefault="00A62BF1" w:rsidP="00FD65B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FD65B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58538F43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08F0756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0515CEF" w14:textId="7D57821C" w:rsidR="00AC55A1" w:rsidRPr="006C4171" w:rsidRDefault="007C0A46" w:rsidP="005521F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Žiadateľ</w:t>
            </w:r>
            <w:r w:rsidR="00AC55A1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na overenie splnenia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vyššie </w:t>
            </w:r>
            <w:r w:rsidR="00361EDF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uvedených</w:t>
            </w:r>
            <w:r w:rsidR="00361ED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  </w:t>
            </w:r>
            <w:r w:rsidR="00EB3160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„Ďalších skutočnosti týkajúce </w:t>
            </w:r>
            <w:r w:rsidR="005521F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br/>
            </w:r>
            <w:r w:rsidR="00EB3160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>sa poskytovania príspevku“ – podmienok</w:t>
            </w:r>
            <w:r w:rsidR="00361ED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 (1.1 - 1.9)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</w:t>
            </w:r>
            <w:r w:rsidR="00AC55A1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využíva: </w:t>
            </w:r>
          </w:p>
          <w:p w14:paraId="1CBD2866" w14:textId="5BF2B581" w:rsidR="00AC55A1" w:rsidRPr="006C4171" w:rsidRDefault="006129DC" w:rsidP="005521FF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Príloha č. 9</w:t>
            </w:r>
            <w:r w:rsidR="003E53D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D2484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3E53D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ýzvy 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Čestné vyhlásenie žiadateľa - ďalšie skutočnosti</w:t>
            </w:r>
          </w:p>
          <w:p w14:paraId="49458857" w14:textId="50BDB2B5" w:rsidR="00CD382A" w:rsidRPr="006C4171" w:rsidRDefault="00CD382A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>a</w:t>
            </w:r>
            <w:r w:rsidR="00361EDF" w:rsidRPr="006C4171">
              <w:rPr>
                <w:rFonts w:cstheme="minorHAnsi"/>
                <w:bCs/>
                <w:sz w:val="20"/>
              </w:rPr>
              <w:t xml:space="preserve"> zároveň, </w:t>
            </w:r>
          </w:p>
          <w:p w14:paraId="6769E3BB" w14:textId="5EB55CD1" w:rsidR="00867AD1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>k</w:t>
            </w:r>
            <w:r w:rsidR="00867AD1" w:rsidRPr="006C4171">
              <w:rPr>
                <w:rFonts w:cstheme="minorHAnsi"/>
                <w:bCs/>
                <w:sz w:val="20"/>
              </w:rPr>
              <w:t xml:space="preserve"> podmienke – </w:t>
            </w:r>
            <w:r w:rsidR="00867AD1" w:rsidRPr="006C4171">
              <w:rPr>
                <w:rFonts w:cstheme="minorHAnsi"/>
                <w:bCs/>
                <w:i/>
                <w:sz w:val="20"/>
              </w:rPr>
              <w:t>„</w:t>
            </w:r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Podmienka, že žiadateľ ani jeho štatutárny orgán, ani žiadny člen štatutárneho orgánu, ani prokurista/i, ani osoba splnomocnená zastupovať žiadateľa </w:t>
            </w:r>
            <w:r w:rsidR="005521FF" w:rsidRPr="006C4171">
              <w:rPr>
                <w:rFonts w:cstheme="minorHAnsi"/>
                <w:i/>
                <w:sz w:val="20"/>
                <w:szCs w:val="20"/>
              </w:rPr>
              <w:br/>
            </w:r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v konaní o </w:t>
            </w:r>
            <w:proofErr w:type="spellStart"/>
            <w:r w:rsidR="00867AD1" w:rsidRPr="006C4171">
              <w:rPr>
                <w:rFonts w:cstheme="minorHAnsi"/>
                <w:i/>
                <w:sz w:val="20"/>
                <w:szCs w:val="20"/>
              </w:rPr>
              <w:t>ŽoNFP</w:t>
            </w:r>
            <w:proofErr w:type="spellEnd"/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 neboli právoplatne odsúdení“</w:t>
            </w:r>
            <w:r w:rsidR="00867AD1" w:rsidRPr="006C4171">
              <w:rPr>
                <w:rFonts w:cstheme="minorHAnsi"/>
                <w:sz w:val="20"/>
                <w:szCs w:val="20"/>
              </w:rPr>
              <w:t xml:space="preserve"> – žiadateľ predkladá okrem vyššie uvedeného aj:</w:t>
            </w:r>
          </w:p>
          <w:p w14:paraId="6452684E" w14:textId="75230347" w:rsidR="00867AD1" w:rsidRPr="006C4171" w:rsidRDefault="00867AD1" w:rsidP="00B36090">
            <w:pPr>
              <w:pStyle w:val="Default"/>
              <w:numPr>
                <w:ilvl w:val="0"/>
                <w:numId w:val="43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Výpis z registra trestov </w:t>
            </w:r>
            <w:r w:rsidR="005613E0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(ak relevantné)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starší ako</w:t>
            </w:r>
            <w:r w:rsidR="00EF27BA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 mesiace ku dňu predloženia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resp. ku dňu doplnenia chýbajúcich náležitostí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(za každú osobu oprávnenú konať v mene žiadateľa) alebo</w:t>
            </w:r>
          </w:p>
          <w:p w14:paraId="48785D57" w14:textId="7DAB06C1" w:rsidR="00867AD1" w:rsidRPr="006C4171" w:rsidRDefault="00607A32" w:rsidP="005521FF">
            <w:pPr>
              <w:pStyle w:val="Odsekzoznamu"/>
              <w:numPr>
                <w:ilvl w:val="0"/>
                <w:numId w:val="43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</w:t>
            </w:r>
            <w:r w:rsidR="003E53DA" w:rsidRPr="006C4171">
              <w:rPr>
                <w:b/>
                <w:bCs/>
                <w:sz w:val="20"/>
                <w:szCs w:val="20"/>
              </w:rPr>
              <w:t xml:space="preserve">č. 5 </w:t>
            </w:r>
            <w:r w:rsidR="00307F90" w:rsidRPr="006C4171">
              <w:rPr>
                <w:b/>
                <w:bCs/>
                <w:sz w:val="20"/>
                <w:szCs w:val="20"/>
              </w:rPr>
              <w:t>v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ýzvy - Údaje potrebné na vyžiadanie výpisu z registra trestov </w:t>
            </w:r>
            <w:r w:rsidR="00CD382A" w:rsidRPr="006C4171">
              <w:rPr>
                <w:b/>
                <w:bCs/>
                <w:sz w:val="20"/>
                <w:szCs w:val="20"/>
              </w:rPr>
              <w:br/>
            </w:r>
            <w:r w:rsidR="00867AD1" w:rsidRPr="006C4171">
              <w:rPr>
                <w:sz w:val="20"/>
                <w:szCs w:val="20"/>
              </w:rPr>
              <w:t>(za každú osobu oprávnenú konať v mene žiadateľa)</w:t>
            </w:r>
          </w:p>
          <w:p w14:paraId="4CCC0AE9" w14:textId="1F6763D1" w:rsidR="00B008F0" w:rsidRPr="006C4171" w:rsidRDefault="00607A32" w:rsidP="005521FF">
            <w:pPr>
              <w:pStyle w:val="Odsekzoznamu"/>
              <w:numPr>
                <w:ilvl w:val="0"/>
                <w:numId w:val="43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</w:t>
            </w:r>
            <w:r w:rsidR="00307F90" w:rsidRPr="006C4171">
              <w:rPr>
                <w:b/>
                <w:bCs/>
                <w:sz w:val="20"/>
                <w:szCs w:val="20"/>
              </w:rPr>
              <w:t>č. 12 v</w:t>
            </w:r>
            <w:r w:rsidR="00867AD1" w:rsidRPr="006C4171">
              <w:rPr>
                <w:b/>
                <w:bCs/>
                <w:sz w:val="20"/>
                <w:szCs w:val="20"/>
              </w:rPr>
              <w:t>ýzvy - Čestné vyhlásenie o bezúhonnosti</w:t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t xml:space="preserve"> </w:t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footnoteReference w:id="29"/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t xml:space="preserve"> </w:t>
            </w:r>
            <w:r w:rsidR="00B008F0" w:rsidRPr="006C4171">
              <w:rPr>
                <w:rFonts w:cstheme="minorHAnsi"/>
                <w:sz w:val="20"/>
              </w:rPr>
              <w:t xml:space="preserve">- (relevantné len pre štatutárny orgán subjektu ústrednej štátnej správy, subjektu verejnej správy </w:t>
            </w:r>
            <w:r w:rsidR="00CD382A" w:rsidRPr="006C4171">
              <w:rPr>
                <w:rFonts w:cstheme="minorHAnsi"/>
                <w:sz w:val="20"/>
              </w:rPr>
              <w:br/>
            </w:r>
            <w:r w:rsidR="00B008F0" w:rsidRPr="006C4171">
              <w:rPr>
                <w:rFonts w:cstheme="minorHAnsi"/>
                <w:sz w:val="20"/>
              </w:rPr>
              <w:t>a subjektu územnej samosprávy, pri ktorom práva a povinnosti zmluvných vzťahov štatutárnych orgánov k organizácii, resp. spôsob vymenovania štatutárneho orgánu upravuje osobitný predpis)</w:t>
            </w:r>
            <w:r w:rsidR="00B36090" w:rsidRPr="006C4171">
              <w:rPr>
                <w:rFonts w:cstheme="minorHAnsi"/>
                <w:sz w:val="20"/>
              </w:rPr>
              <w:t>.</w:t>
            </w:r>
          </w:p>
          <w:p w14:paraId="4CA1A6C0" w14:textId="77777777" w:rsidR="00867AD1" w:rsidRPr="006C4171" w:rsidRDefault="00867AD1" w:rsidP="005521FF">
            <w:pPr>
              <w:tabs>
                <w:tab w:val="left" w:pos="1695"/>
              </w:tabs>
              <w:spacing w:after="0"/>
              <w:ind w:left="360"/>
              <w:jc w:val="both"/>
              <w:rPr>
                <w:b/>
                <w:sz w:val="20"/>
                <w:szCs w:val="20"/>
              </w:rPr>
            </w:pPr>
          </w:p>
          <w:p w14:paraId="1B10D180" w14:textId="77777777" w:rsidR="005521FF" w:rsidRPr="006C4171" w:rsidRDefault="00867AD1" w:rsidP="005521FF">
            <w:pPr>
              <w:tabs>
                <w:tab w:val="left" w:pos="1695"/>
              </w:tabs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K podmienke – </w:t>
            </w:r>
            <w:r w:rsidRPr="006C4171">
              <w:rPr>
                <w:rFonts w:cstheme="minorHAnsi"/>
                <w:bCs/>
                <w:i/>
                <w:sz w:val="20"/>
              </w:rPr>
              <w:t>„</w:t>
            </w:r>
            <w:r w:rsidRPr="006C4171">
              <w:rPr>
                <w:rFonts w:cstheme="minorHAnsi"/>
                <w:i/>
                <w:sz w:val="20"/>
                <w:szCs w:val="20"/>
              </w:rPr>
              <w:t>Podmienka zákazu vedenia výkonu rozhodnutia voči žiadateľovi“</w:t>
            </w:r>
            <w:r w:rsidRPr="006C4171">
              <w:rPr>
                <w:rFonts w:cstheme="minorHAnsi"/>
                <w:sz w:val="20"/>
                <w:szCs w:val="20"/>
              </w:rPr>
              <w:t xml:space="preserve"> – </w:t>
            </w:r>
            <w:r w:rsidRPr="006C4171">
              <w:rPr>
                <w:b/>
                <w:bCs/>
                <w:sz w:val="20"/>
                <w:szCs w:val="20"/>
              </w:rPr>
              <w:t>žiadateľ predkladá okrem vyššie uvedeného aj:</w:t>
            </w:r>
          </w:p>
          <w:p w14:paraId="1A195160" w14:textId="6A12E947" w:rsidR="005521FF" w:rsidRPr="00326D76" w:rsidRDefault="00676168" w:rsidP="00326D76">
            <w:pPr>
              <w:pStyle w:val="Odsekzoznamu"/>
              <w:numPr>
                <w:ilvl w:val="0"/>
                <w:numId w:val="55"/>
              </w:num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č. 4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 Upovedomenie</w:t>
            </w:r>
            <w:r w:rsidR="00307F90" w:rsidRPr="006C4171">
              <w:rPr>
                <w:b/>
                <w:bCs/>
                <w:sz w:val="20"/>
                <w:szCs w:val="20"/>
              </w:rPr>
              <w:t xml:space="preserve"> </w:t>
            </w:r>
            <w:r w:rsidR="00867AD1" w:rsidRPr="006C4171">
              <w:rPr>
                <w:b/>
                <w:bCs/>
                <w:sz w:val="20"/>
                <w:szCs w:val="20"/>
              </w:rPr>
              <w:t>o</w:t>
            </w:r>
            <w:r w:rsidR="00867AD1" w:rsidRPr="006C4171">
              <w:rPr>
                <w:rFonts w:cstheme="minorHAnsi"/>
                <w:b/>
                <w:bCs/>
                <w:sz w:val="20"/>
              </w:rPr>
              <w:t xml:space="preserve"> odklade exekúcie</w:t>
            </w:r>
            <w:r w:rsidR="00307F90" w:rsidRPr="006C4171">
              <w:rPr>
                <w:rFonts w:cstheme="minorHAnsi"/>
                <w:b/>
                <w:bCs/>
                <w:sz w:val="20"/>
              </w:rPr>
              <w:t xml:space="preserve">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Prílohy č. 1 výzvy - Inštrukcie k obsahu povinných príloh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867AD1" w:rsidRPr="006C4171">
              <w:rPr>
                <w:rFonts w:cstheme="minorHAnsi"/>
                <w:sz w:val="20"/>
              </w:rPr>
              <w:t xml:space="preserve">– v prípade, ak je výkon exekúcie odložený zložením zábezpeky v celkovej výške vymáhaného nároku na osobitný účet exekútora (vydaný exekútorom), ak relevantné. </w:t>
            </w:r>
          </w:p>
        </w:tc>
      </w:tr>
      <w:tr w:rsidR="00AC55A1" w:rsidRPr="006C4171" w14:paraId="5600EC99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8ABF0C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741E528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11A773C6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7C8184D7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365CD384" w14:textId="3C36B10C" w:rsidR="00AC55A1" w:rsidRPr="006C4171" w:rsidRDefault="00AC55A1" w:rsidP="00AC55A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</w:t>
            </w:r>
            <w:r w:rsidR="00CD382A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na overenie splnenia vyššie uvedených  „Ďalších skutočnosti týkajúce </w:t>
            </w:r>
            <w:r w:rsidR="0072798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="00CD382A" w:rsidRPr="006C4171">
              <w:rPr>
                <w:rFonts w:asciiTheme="minorHAnsi" w:hAnsiTheme="minorHAnsi" w:cstheme="minorHAnsi"/>
                <w:sz w:val="20"/>
                <w:szCs w:val="22"/>
              </w:rPr>
              <w:t>sa poskytovania príspevku“ – podmienok (1.1 - 1.9), využíva:</w:t>
            </w:r>
          </w:p>
          <w:p w14:paraId="222B3A1C" w14:textId="1762B3C7" w:rsidR="00AC55A1" w:rsidRPr="006C4171" w:rsidRDefault="006A1EBD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AC55A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9 </w:t>
            </w:r>
            <w:r w:rsidR="00D2484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51122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</w:t>
            </w:r>
            <w:r w:rsidR="00AC55A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Čestné vyhlásenie žiadateľa - ďalšie skutočnosti</w:t>
            </w:r>
          </w:p>
          <w:p w14:paraId="17BB39D5" w14:textId="2C89D1F4" w:rsidR="00CD382A" w:rsidRPr="006C4171" w:rsidRDefault="00CD382A" w:rsidP="00CD382A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a zároveň, </w:t>
            </w:r>
          </w:p>
          <w:p w14:paraId="3E48365D" w14:textId="77777777" w:rsidR="00B36090" w:rsidRPr="006C4171" w:rsidRDefault="00B36090" w:rsidP="00CD382A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</w:p>
          <w:p w14:paraId="771A80B0" w14:textId="2E26436C" w:rsidR="00AC55A1" w:rsidRPr="006C4171" w:rsidRDefault="00B36090" w:rsidP="00AC55A1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lastRenderedPageBreak/>
              <w:t>k po</w:t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dmienk</w:t>
            </w:r>
            <w:r w:rsidR="00727989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e</w:t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 „Podmienka, že žiadateľ ani jeho štatutárny orgán, ani žiadny člen štatutárneho orgánu, ani prokurista/i, ani osoba splnomocnená zastupovať žiadateľa </w:t>
            </w:r>
            <w:r w:rsidR="00727989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br/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v konaní o </w:t>
            </w:r>
            <w:proofErr w:type="spellStart"/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 neboli právoplatne odsúdení“ poskytovateľ overuje prostredníctvom:</w:t>
            </w:r>
          </w:p>
          <w:p w14:paraId="4EC7D7E6" w14:textId="31B866F9" w:rsidR="00AC55A1" w:rsidRPr="006C4171" w:rsidRDefault="00B3714A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Style w:val="Hypertextovprepojenie"/>
                <w:szCs w:val="20"/>
              </w:rPr>
            </w:pPr>
            <w:r>
              <w:fldChar w:fldCharType="begin"/>
            </w:r>
            <w:ins w:id="31" w:author="Používateľ" w:date="2025-10-29T12:25:00Z">
              <w:r w:rsidR="00146751">
                <w:instrText>HYPERLINK "https://oversi.gov.sk/"</w:instrText>
              </w:r>
            </w:ins>
            <w:del w:id="32" w:author="Používateľ" w:date="2025-10-29T12:23:00Z">
              <w:r w:rsidDel="0001356F">
                <w:delInstrText xml:space="preserve"> HYPERLINK "https://oversi.gov.sk/" </w:delInstrText>
              </w:r>
            </w:del>
            <w:r>
              <w:fldChar w:fldCharType="separate"/>
            </w:r>
            <w:r w:rsidR="00727989"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https://oversi.gov.sk</w:t>
            </w:r>
            <w:r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AC55A1" w:rsidRPr="006C4171">
              <w:rPr>
                <w:rStyle w:val="Hypertextovprepojenie"/>
                <w:rFonts w:asciiTheme="minorHAnsi" w:hAnsiTheme="minorHAnsi"/>
              </w:rPr>
              <w:t xml:space="preserve"> </w:t>
            </w:r>
          </w:p>
          <w:p w14:paraId="63B2650D" w14:textId="78A74B5B" w:rsidR="00AC55A1" w:rsidRPr="006C4171" w:rsidRDefault="00AC55A1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prostredníctvom dostupných údajov evidovaných v informačných systémoch verejnej správy v Zozname právoplatne odsúdených právnických osôb </w:t>
            </w:r>
            <w:r w:rsidR="00B3714A">
              <w:fldChar w:fldCharType="begin"/>
            </w:r>
            <w:ins w:id="33" w:author="Používateľ" w:date="2025-10-29T12:25:00Z">
              <w:r w:rsidR="00146751">
                <w:instrText>HYPERLINK "https://esluzby.genpro.gov.sk/zoznam-odsudenych-pravnickych-osob"</w:instrText>
              </w:r>
            </w:ins>
            <w:del w:id="34" w:author="Používateľ" w:date="2025-10-29T12:23:00Z">
              <w:r w:rsidR="00B3714A" w:rsidDel="0001356F">
                <w:delInstrText xml:space="preserve"> HYPERLINK "https://esluzby.genpro.gov.sk/zoznam-odsudenych-pravnickych-osob"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https://esluzby.genpro.gov.sk/zoznam-odsudenych-pravnickych-osob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4DDB7D0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</w:p>
          <w:p w14:paraId="7858AFE3" w14:textId="58DE1665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– „Podmienka zápisu v Registri partnerov verejného sektora“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7D608DB3" w14:textId="7C501051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3714A">
              <w:fldChar w:fldCharType="begin"/>
            </w:r>
            <w:ins w:id="35" w:author="Používateľ" w:date="2025-10-29T12:25:00Z">
              <w:r w:rsidR="00146751">
                <w:instrText>HYPERLINK "http://www.rpvs.gov.sk/rpvs/"</w:instrText>
              </w:r>
            </w:ins>
            <w:del w:id="36" w:author="Používateľ" w:date="2025-10-29T12:23:00Z">
              <w:r w:rsidR="00B3714A" w:rsidDel="0001356F">
                <w:delInstrText xml:space="preserve"> HYPERLINK "http://www.rpvs.gov.sk/rpvs/"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sz w:val="20"/>
              </w:rPr>
              <w:t>www.rpvs.gov.sk/rpvs/</w:t>
            </w:r>
            <w:r w:rsidR="00B3714A">
              <w:rPr>
                <w:rStyle w:val="Hypertextovprepojenie"/>
                <w:sz w:val="20"/>
              </w:rPr>
              <w:fldChar w:fldCharType="end"/>
            </w:r>
          </w:p>
          <w:p w14:paraId="7C28FE24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4BAA9D7E" w14:textId="1180505E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– </w:t>
            </w:r>
            <w:r w:rsidR="00AC55A1" w:rsidRPr="006C4171">
              <w:rPr>
                <w:rFonts w:cstheme="minorHAnsi"/>
                <w:bCs/>
                <w:i/>
                <w:sz w:val="20"/>
              </w:rPr>
              <w:t>„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Podmienka zákazu vedenia výkonu rozhodnutia voči žiadateľovi“ poskytovateľ overuje prostredníctvom:</w:t>
            </w:r>
          </w:p>
          <w:p w14:paraId="6B68D2B2" w14:textId="7589C744" w:rsidR="00AC55A1" w:rsidRPr="006C4171" w:rsidRDefault="00AC55A1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color w:val="0000FF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Centrálneho registra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exekúcií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verejne dostupný na </w:t>
            </w:r>
            <w:r w:rsidR="00B3714A">
              <w:fldChar w:fldCharType="begin"/>
            </w:r>
            <w:ins w:id="37" w:author="Používateľ" w:date="2025-10-29T12:25:00Z">
              <w:r w:rsidR="00146751">
                <w:instrText>HYPERLINK "https://cre.sk/"</w:instrText>
              </w:r>
            </w:ins>
            <w:del w:id="38" w:author="Používateľ" w:date="2025-10-29T12:23:00Z">
              <w:r w:rsidR="00B3714A" w:rsidDel="0001356F">
                <w:delInstrText xml:space="preserve"> HYPERLINK "https://cre.sk/"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https://cre.sk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 xml:space="preserve">, </w:t>
            </w:r>
          </w:p>
          <w:p w14:paraId="2F67F465" w14:textId="36789F56" w:rsidR="00AC55A1" w:rsidRPr="006C4171" w:rsidRDefault="00B3714A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>
              <w:fldChar w:fldCharType="begin"/>
            </w:r>
            <w:ins w:id="39" w:author="Používateľ" w:date="2025-10-29T12:25:00Z">
              <w:r w:rsidR="00146751">
                <w:instrText>HYPERLINK "https://oversi.gov.sk/"</w:instrText>
              </w:r>
            </w:ins>
            <w:del w:id="40" w:author="Používateľ" w:date="2025-10-29T12:23:00Z">
              <w:r w:rsidDel="0001356F">
                <w:delInstrText xml:space="preserve"> HYPERLINK "https://oversi.gov.sk/" </w:delInstrText>
              </w:r>
            </w:del>
            <w:r>
              <w:fldChar w:fldCharType="separate"/>
            </w:r>
            <w:r w:rsidR="00AC55A1" w:rsidRPr="006C4171">
              <w:rPr>
                <w:rStyle w:val="Hypertextovprepojenie"/>
                <w:rFonts w:asciiTheme="minorHAnsi" w:hAnsiTheme="minorHAnsi" w:cstheme="minorHAnsi"/>
                <w:bCs/>
                <w:sz w:val="20"/>
                <w:szCs w:val="22"/>
              </w:rPr>
              <w:t>https://oversi.gov.sk/</w:t>
            </w:r>
            <w:r>
              <w:rPr>
                <w:rStyle w:val="Hypertextovprepojenie"/>
                <w:rFonts w:asciiTheme="minorHAnsi" w:hAnsiTheme="minorHAnsi" w:cstheme="minorHAnsi"/>
                <w:bCs/>
                <w:sz w:val="20"/>
                <w:szCs w:val="22"/>
              </w:rPr>
              <w:fldChar w:fldCharType="end"/>
            </w:r>
            <w:r w:rsidR="00AC55A1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</w:p>
          <w:p w14:paraId="421798BD" w14:textId="77777777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žiadateľom poskytnutých príloh a informácii uvedené vyššie v rámci spôsobu preukázania splnenia PPP</w:t>
            </w:r>
          </w:p>
          <w:p w14:paraId="1E4B6088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4CC2FB07" w14:textId="30E8ADD3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–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 „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Podmienka, že voči žiadateľovi nie je vyhlásený konkurz ani povolená reštrukturalizácia a nie je v likvidácii“ poskytovateľ overuje prostredníctvom:</w:t>
            </w:r>
          </w:p>
          <w:p w14:paraId="6F25092B" w14:textId="159C97C6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ITMS</w:t>
            </w:r>
            <w:r w:rsidR="00E9387C"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ktorý je integrovaný s informačným systémom Registra úpadcov, resp. </w:t>
            </w:r>
          </w:p>
          <w:p w14:paraId="7ADD975A" w14:textId="040C6D6F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Registra úpadcov - </w:t>
            </w:r>
            <w:r w:rsidR="00B3714A">
              <w:fldChar w:fldCharType="begin"/>
            </w:r>
            <w:ins w:id="41" w:author="Používateľ" w:date="2025-10-29T12:25:00Z">
              <w:r w:rsidR="00146751">
                <w:instrText>HYPERLINK "https://ru.justice.sk/ru-verejnost-web/pages/searchKonanie.xhtml?query"</w:instrText>
              </w:r>
            </w:ins>
            <w:del w:id="42" w:author="Používateľ" w:date="2025-10-29T12:23:00Z">
              <w:r w:rsidR="00B3714A" w:rsidDel="0001356F">
                <w:delInstrText xml:space="preserve"> HYPERLINK "https://ru.justice.sk/ru-verejnost-web/pages/searchKonanie.xhtml?query"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https://ru.justice.sk/ru-verejnost-web/pages/searchKonanie.xhtml?query</w:t>
            </w:r>
            <w:r w:rsidR="00B3714A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, </w:t>
            </w:r>
          </w:p>
          <w:p w14:paraId="220444B8" w14:textId="0EA36C7E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Obchodného vestníka - </w:t>
            </w:r>
            <w:r w:rsidR="00B3714A">
              <w:fldChar w:fldCharType="begin"/>
            </w:r>
            <w:ins w:id="43" w:author="Používateľ" w:date="2025-10-29T12:25:00Z">
              <w:r w:rsidR="00146751">
                <w:instrText>HYPERLINK "https://obchodnyvestnik.justice.gov.sk/ObchodnyVestnik/Formular/FormulareZverejnene.aspx"</w:instrText>
              </w:r>
            </w:ins>
            <w:del w:id="44" w:author="Používateľ" w:date="2025-10-29T12:23:00Z">
              <w:r w:rsidR="00B3714A" w:rsidDel="0001356F">
                <w:delInstrText xml:space="preserve"> HYPERLINK "https://obchodnyvestnik.justice.gov.sk/ObchodnyVestnik/Formular/FormulareZverejnene.aspx"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https://www.justice.gov.sk/PortalApp/Obchodny</w:t>
            </w:r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br/>
            </w:r>
            <w:proofErr w:type="spellStart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Vestnik</w:t>
            </w:r>
            <w:proofErr w:type="spellEnd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/</w:t>
            </w:r>
            <w:proofErr w:type="spellStart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Formular</w:t>
            </w:r>
            <w:proofErr w:type="spellEnd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/</w:t>
            </w:r>
            <w:proofErr w:type="spellStart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FormulareZv</w:t>
            </w:r>
            <w:proofErr w:type="spellEnd"/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 xml:space="preserve"> erejnene.aspx)</w:t>
            </w:r>
            <w:r w:rsidR="00B3714A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,</w:t>
            </w:r>
          </w:p>
          <w:p w14:paraId="18CD0569" w14:textId="35B4E3D6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Registra a identifikátora právnických osôb, podnikateľov a orgánov verejnej moci </w:t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(</w:t>
            </w:r>
            <w:r w:rsidR="00B3714A">
              <w:fldChar w:fldCharType="begin"/>
            </w:r>
            <w:ins w:id="45" w:author="Používateľ" w:date="2025-10-29T12:25:00Z">
              <w:r w:rsidR="00146751">
                <w:instrText>HYPERLINK "https://rpo.statistics.sk/"</w:instrText>
              </w:r>
            </w:ins>
            <w:del w:id="46" w:author="Používateľ" w:date="2025-10-29T12:23:00Z">
              <w:r w:rsidR="00B3714A" w:rsidDel="0001356F">
                <w:delInstrText xml:space="preserve"> HYPERLINK "https://rpo.statistics.sk/"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t>https://rpo.statistics.sk</w:t>
            </w:r>
            <w:r w:rsidR="00B3714A">
              <w:rPr>
                <w:rStyle w:val="Hypertextovprepojenie"/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), resp. iné verejné registre</w:t>
            </w:r>
            <w:r w:rsidRPr="006C4171">
              <w:rPr>
                <w:rStyle w:val="Odkaznapoznmkupodiarou"/>
                <w:rFonts w:asciiTheme="minorHAnsi" w:hAnsiTheme="minorHAnsi" w:cs="Calibri"/>
                <w:color w:val="auto"/>
                <w:sz w:val="20"/>
                <w:szCs w:val="20"/>
              </w:rPr>
              <w:footnoteReference w:id="30"/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.</w:t>
            </w:r>
          </w:p>
          <w:p w14:paraId="0C555A53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355A725A" w14:textId="08EC443D" w:rsidR="00994F16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– </w:t>
            </w:r>
            <w:r w:rsidR="00994F16" w:rsidRPr="006C4171">
              <w:rPr>
                <w:rFonts w:cstheme="minorHAnsi"/>
                <w:i/>
                <w:sz w:val="20"/>
                <w:szCs w:val="20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279871A8" w14:textId="77777777" w:rsidR="00326D76" w:rsidRDefault="00326D76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</w:p>
          <w:p w14:paraId="586396F5" w14:textId="39986CF3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16CBA557" w14:textId="6997B963" w:rsidR="00C03076" w:rsidRPr="00C03076" w:rsidRDefault="00AC55A1" w:rsidP="00C03076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integrácia ITMS</w:t>
            </w:r>
            <w:r w:rsidR="00E9387C" w:rsidRPr="006C4171">
              <w:rPr>
                <w:b/>
                <w:bCs/>
                <w:sz w:val="20"/>
                <w:szCs w:val="20"/>
              </w:rPr>
              <w:t>21+</w:t>
            </w:r>
          </w:p>
          <w:p w14:paraId="4FB5B902" w14:textId="44B0AF30" w:rsidR="00326D76" w:rsidRDefault="00867AD1" w:rsidP="00FA7C00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 – „Podmienka, že žiadateľ neporušil zákaz nelegálneho zamestnávania štátneho príslušníka tretej krajiny za obdobie 5 rokov predchádzajúcich podaniu </w:t>
            </w:r>
            <w:proofErr w:type="spellStart"/>
            <w:r w:rsidR="00AC55A1" w:rsidRPr="006C4171">
              <w:rPr>
                <w:rFonts w:cstheme="minorHAnsi"/>
                <w:i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i/>
                <w:sz w:val="20"/>
                <w:szCs w:val="20"/>
              </w:rPr>
              <w:t>“</w:t>
            </w:r>
          </w:p>
          <w:p w14:paraId="3FC1BB34" w14:textId="77777777" w:rsidR="00326D76" w:rsidRDefault="00326D76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</w:p>
          <w:p w14:paraId="2FD3311D" w14:textId="7FDC414A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540FFCC0" w14:textId="238C612B" w:rsidR="00AC55A1" w:rsidRPr="006C4171" w:rsidRDefault="00B3714A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>
              <w:fldChar w:fldCharType="begin"/>
            </w:r>
            <w:ins w:id="49" w:author="Používateľ" w:date="2025-10-29T12:25:00Z">
              <w:r w:rsidR="00146751">
                <w:instrText>HYPERLINK "https://oversi.gov.sk/"</w:instrText>
              </w:r>
            </w:ins>
            <w:del w:id="50" w:author="Používateľ" w:date="2025-10-29T12:23:00Z">
              <w:r w:rsidDel="0001356F">
                <w:delInstrText xml:space="preserve"> HYPERLINK "https://oversi.gov.sk/" </w:delInstrText>
              </w:r>
            </w:del>
            <w:r>
              <w:fldChar w:fldCharType="separate"/>
            </w:r>
            <w:r w:rsidR="00AC55A1" w:rsidRPr="006C4171">
              <w:rPr>
                <w:rStyle w:val="Hypertextovprepojenie"/>
                <w:rFonts w:asciiTheme="minorHAnsi" w:hAnsiTheme="minorHAnsi" w:cstheme="minorHAnsi"/>
                <w:bCs/>
                <w:sz w:val="20"/>
                <w:szCs w:val="22"/>
              </w:rPr>
              <w:t>https://oversi.gov.sk/</w:t>
            </w:r>
            <w:r>
              <w:rPr>
                <w:rStyle w:val="Hypertextovprepojenie"/>
                <w:rFonts w:asciiTheme="minorHAnsi" w:hAnsiTheme="minorHAnsi" w:cstheme="minorHAnsi"/>
                <w:bCs/>
                <w:sz w:val="20"/>
                <w:szCs w:val="22"/>
              </w:rPr>
              <w:fldChar w:fldCharType="end"/>
            </w:r>
            <w:r w:rsidR="00AC55A1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</w:p>
          <w:p w14:paraId="14120070" w14:textId="565FD362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</w:rPr>
              <w:t>integrácia ITMS</w:t>
            </w:r>
            <w:r w:rsidR="00E9387C" w:rsidRPr="006C4171">
              <w:rPr>
                <w:rFonts w:cstheme="minorHAnsi"/>
                <w:b/>
                <w:bCs/>
                <w:sz w:val="20"/>
              </w:rPr>
              <w:t>21+</w:t>
            </w:r>
          </w:p>
        </w:tc>
      </w:tr>
      <w:tr w:rsidR="00AC55A1" w:rsidRPr="006C4171" w14:paraId="64AE61B5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011376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0F87B81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Čas plnenia/overenia </w:t>
            </w:r>
          </w:p>
        </w:tc>
      </w:tr>
      <w:tr w:rsidR="00AC55A1" w:rsidRPr="006C4171" w14:paraId="7118C17B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0E759A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3416E0B3" w14:textId="114AEFE1" w:rsidR="00AC55A1" w:rsidRPr="006C4171" w:rsidRDefault="00AC55A1" w:rsidP="00AC55A1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Splnenie poskytovateľ overuje až po skončení konania o 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– v predzmluvnom režime </w:t>
            </w:r>
            <w:r w:rsidR="00307F9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(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t.j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 v čase pred podpisom Zmluvy o  NFP).</w:t>
            </w:r>
          </w:p>
          <w:p w14:paraId="7422AB76" w14:textId="630E3266" w:rsidR="00AC55A1" w:rsidRPr="006C4171" w:rsidRDefault="00AC55A1" w:rsidP="00AC55A1">
            <w:pPr>
              <w:pStyle w:val="Default"/>
              <w:spacing w:after="240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lastRenderedPageBreak/>
              <w:t>Podmienka musí trvať (byť naplnená) kontinuálne</w:t>
            </w:r>
            <w:r w:rsidR="005613E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od jej pravého overenia (splnenia), počas realizácie projektu, ako aj počas obdobia udržateľnosti projektu</w:t>
            </w:r>
            <w:r w:rsidR="005613E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zmysle čl. 65 NSU.</w:t>
            </w:r>
          </w:p>
        </w:tc>
      </w:tr>
      <w:tr w:rsidR="00AC55A1" w:rsidRPr="006C4171" w14:paraId="61B1F9A6" w14:textId="77777777" w:rsidTr="00422464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C37003" w14:textId="7EE8EF23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Podmienka, že žiadateľ má vysporiadané majetkovo-právne vzťahy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AD0553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AC55A1" w:rsidRPr="006C4171" w14:paraId="6DF27F96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32D80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260D" w14:textId="29421427" w:rsidR="00AC55A1" w:rsidRPr="006C4171" w:rsidRDefault="000274DF" w:rsidP="00695F4E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 </w:t>
            </w:r>
            <w:r w:rsidR="00AC55A1" w:rsidRPr="006C4171">
              <w:rPr>
                <w:sz w:val="20"/>
              </w:rPr>
              <w:t>je povinný v „predzmluvnom režime / čase“, avšak najneskôr ku dňu podpisu Zmluvy o NFP, preukázať vysporiadanie majetkovo-právnych vzťahov k nehnuteľnému majetku, v rámci ktorého sa bude realizovať projekt, resp. k hnuteľnému dlhodobému majetku, ktorý bude zhodnotený z</w:t>
            </w:r>
            <w:r w:rsidR="00695F4E" w:rsidRPr="006C4171">
              <w:rPr>
                <w:sz w:val="20"/>
              </w:rPr>
              <w:t> </w:t>
            </w:r>
            <w:r w:rsidR="00AC55A1" w:rsidRPr="006C4171">
              <w:rPr>
                <w:sz w:val="20"/>
              </w:rPr>
              <w:t>NFP</w:t>
            </w:r>
            <w:r w:rsidR="00695F4E" w:rsidRPr="006C4171">
              <w:rPr>
                <w:sz w:val="20"/>
              </w:rPr>
              <w:t>,</w:t>
            </w:r>
            <w:r w:rsidR="00AC55A1" w:rsidRPr="006C4171">
              <w:rPr>
                <w:sz w:val="20"/>
              </w:rPr>
              <w:t xml:space="preserve"> tzn. že vo vzťahu k všetkým nehnuteľnostiam (pozemky a stavby) a hnuteľným veciam, na/v ktorých, resp. kde sa bude projekt realizovať</w:t>
            </w:r>
            <w:r w:rsidR="005613E0" w:rsidRPr="006C4171">
              <w:rPr>
                <w:sz w:val="20"/>
              </w:rPr>
              <w:t>,</w:t>
            </w:r>
            <w:r w:rsidR="00AC55A1" w:rsidRPr="006C4171">
              <w:rPr>
                <w:sz w:val="20"/>
              </w:rPr>
              <w:t xml:space="preserve"> je žiadateľ povinný </w:t>
            </w:r>
            <w:r w:rsidR="00AC55A1" w:rsidRPr="006C4171">
              <w:rPr>
                <w:b/>
                <w:sz w:val="20"/>
              </w:rPr>
              <w:t>mať vysporiadané majetkovo-právne vzťahy</w:t>
            </w:r>
            <w:r w:rsidR="00AC55A1" w:rsidRPr="006C4171">
              <w:rPr>
                <w:sz w:val="20"/>
              </w:rPr>
              <w:t xml:space="preserve">, musia byť </w:t>
            </w:r>
            <w:r w:rsidR="00AC55A1" w:rsidRPr="006C4171">
              <w:rPr>
                <w:b/>
                <w:sz w:val="20"/>
              </w:rPr>
              <w:t>vo výlučnom vlastníctve žiadateľa</w:t>
            </w:r>
            <w:r w:rsidR="00AC55A1" w:rsidRPr="006C4171">
              <w:rPr>
                <w:sz w:val="20"/>
              </w:rPr>
              <w:t xml:space="preserve">, alebo k nim musí mať </w:t>
            </w:r>
            <w:r w:rsidR="00AC55A1" w:rsidRPr="006C4171">
              <w:rPr>
                <w:b/>
                <w:sz w:val="20"/>
              </w:rPr>
              <w:t>iné právo</w:t>
            </w:r>
            <w:r w:rsidR="00AC55A1" w:rsidRPr="006C4171">
              <w:rPr>
                <w:sz w:val="20"/>
              </w:rPr>
              <w:t xml:space="preserve">, na základe ktorého je ich oprávnený užívať, </w:t>
            </w:r>
            <w:r w:rsidR="00AC55A1" w:rsidRPr="006C4171">
              <w:rPr>
                <w:b/>
                <w:sz w:val="20"/>
              </w:rPr>
              <w:t xml:space="preserve">a to počas celej doby realizácie hlavných aktivít projektu a celého  obdobia udržateľnosti projektu (v zmysle č. 65 NSU) </w:t>
            </w:r>
            <w:r w:rsidR="00AC55A1" w:rsidRPr="006C4171">
              <w:rPr>
                <w:sz w:val="20"/>
              </w:rPr>
              <w:t>.</w:t>
            </w:r>
          </w:p>
        </w:tc>
      </w:tr>
      <w:tr w:rsidR="00AC55A1" w:rsidRPr="006C4171" w14:paraId="060FB729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15868C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D74F72" w14:textId="73A40002" w:rsidR="00AC55A1" w:rsidRPr="006C4171" w:rsidRDefault="00A62BF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AC55A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7B4F6943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F26535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C053" w14:textId="5A377949" w:rsidR="00655F82" w:rsidRPr="006C4171" w:rsidRDefault="00A929CD" w:rsidP="005521FF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Žiadateľ preukazuje splnenie prostredníctvom:</w:t>
            </w:r>
          </w:p>
          <w:p w14:paraId="7D48D8B6" w14:textId="585905E8" w:rsidR="00655F82" w:rsidRPr="006C4171" w:rsidRDefault="00F662D7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Príloha č. 8 </w:t>
            </w:r>
            <w:proofErr w:type="spellStart"/>
            <w:r w:rsidR="00307F90"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sz w:val="20"/>
              </w:rPr>
              <w:t>:</w:t>
            </w:r>
            <w:r w:rsidRPr="006C4171">
              <w:rPr>
                <w:rFonts w:cstheme="minorHAnsi"/>
                <w:b/>
                <w:sz w:val="20"/>
              </w:rPr>
              <w:t xml:space="preserve"> Dokumenty preukazujúce vysporiadanie majetkovo – právnych vzťahov, Prílohy č. 1 výzvy - Inštrukcie k obsahu povinných príloh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</w:rPr>
              <w:t xml:space="preserve"> </w:t>
            </w:r>
          </w:p>
          <w:p w14:paraId="54C434B6" w14:textId="7EE5F7A4" w:rsidR="00F662D7" w:rsidRPr="006C4171" w:rsidRDefault="00F662D7" w:rsidP="005521FF">
            <w:pPr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Pozn.: Žiadateľ predkladá „Výpis z listu vlastníctva“ len v prípade, </w:t>
            </w:r>
            <w:r w:rsidR="008F6903" w:rsidRPr="006C4171">
              <w:rPr>
                <w:rFonts w:cstheme="minorHAnsi"/>
                <w:sz w:val="20"/>
              </w:rPr>
              <w:t xml:space="preserve">že </w:t>
            </w:r>
            <w:r w:rsidRPr="006C4171">
              <w:rPr>
                <w:rFonts w:cstheme="minorHAnsi"/>
                <w:sz w:val="20"/>
              </w:rPr>
              <w:t xml:space="preserve">informácie </w:t>
            </w:r>
            <w:r w:rsidR="008F6903" w:rsidRPr="006C4171">
              <w:rPr>
                <w:rFonts w:cstheme="minorHAnsi"/>
                <w:sz w:val="20"/>
              </w:rPr>
              <w:t>o </w:t>
            </w:r>
            <w:r w:rsidRPr="006C4171">
              <w:rPr>
                <w:rFonts w:cstheme="minorHAnsi"/>
                <w:sz w:val="20"/>
              </w:rPr>
              <w:t>vlastníctv</w:t>
            </w:r>
            <w:r w:rsidR="008F6903" w:rsidRPr="006C4171">
              <w:rPr>
                <w:rFonts w:cstheme="minorHAnsi"/>
                <w:sz w:val="20"/>
              </w:rPr>
              <w:t xml:space="preserve">e nie je možné overiť </w:t>
            </w:r>
            <w:r w:rsidR="008F6903" w:rsidRPr="006C4171">
              <w:rPr>
                <w:rFonts w:cstheme="minorHAnsi"/>
                <w:sz w:val="20"/>
                <w:szCs w:val="20"/>
              </w:rPr>
              <w:t xml:space="preserve">prostredníctvom dostupných údajov evidovaných v informačných systémoch verejnej správy napr.: </w:t>
            </w:r>
            <w:r w:rsidR="00B3714A">
              <w:fldChar w:fldCharType="begin"/>
            </w:r>
            <w:ins w:id="51" w:author="Používateľ" w:date="2025-10-29T12:25:00Z">
              <w:r w:rsidR="00146751">
                <w:instrText>HYPERLINK "https://oversi.gov.sk/"</w:instrText>
              </w:r>
            </w:ins>
            <w:del w:id="52" w:author="Používateľ" w:date="2025-10-29T12:23:00Z">
              <w:r w:rsidR="00B3714A" w:rsidDel="0001356F">
                <w:delInstrText xml:space="preserve"> HYPERLINK "https://oversi.gov.sk/" </w:delInstrText>
              </w:r>
            </w:del>
            <w:r w:rsidR="00B3714A">
              <w:fldChar w:fldCharType="separate"/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</w:rPr>
              <w:t>https://oversi.gov.sk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</w:rPr>
              <w:t>,</w:t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  <w:u w:val="none"/>
              </w:rPr>
              <w:t xml:space="preserve"> </w:t>
            </w:r>
            <w:r w:rsidR="00B3714A">
              <w:fldChar w:fldCharType="begin"/>
            </w:r>
            <w:ins w:id="53" w:author="Používateľ" w:date="2025-10-29T12:25:00Z">
              <w:r w:rsidR="00146751">
                <w:instrText>HYPERLINK "https://kataster.skgeodesy.sk/eskn-portal/"</w:instrText>
              </w:r>
            </w:ins>
            <w:del w:id="54" w:author="Používateľ" w:date="2025-10-29T12:23:00Z">
              <w:r w:rsidR="00B3714A" w:rsidDel="0001356F">
                <w:delInstrText xml:space="preserve"> HYPERLINK "https://kataster.skgeodesy.sk/eskn-portal/" </w:delInstrText>
              </w:r>
            </w:del>
            <w:r w:rsidR="00B3714A">
              <w:fldChar w:fldCharType="separate"/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</w:rPr>
              <w:t>https://kataster.skgeodesy.sk/eskn-portal/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  <w:u w:val="none"/>
              </w:rPr>
              <w:t xml:space="preserve">, </w:t>
            </w:r>
            <w:r w:rsidR="008F6903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3714A">
              <w:fldChar w:fldCharType="begin"/>
            </w:r>
            <w:ins w:id="55" w:author="Používateľ" w:date="2025-10-29T12:25:00Z">
              <w:r w:rsidR="00146751">
                <w:instrText>HYPERLINK "http://www.geoportal.sk/"</w:instrText>
              </w:r>
            </w:ins>
            <w:del w:id="56" w:author="Používateľ" w:date="2025-10-29T12:23:00Z">
              <w:r w:rsidR="00B3714A" w:rsidDel="0001356F">
                <w:delInstrText xml:space="preserve"> HYPERLINK "http://www.geoportal.sk/" </w:delInstrText>
              </w:r>
            </w:del>
            <w:r w:rsidR="00B3714A">
              <w:fldChar w:fldCharType="separate"/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</w:rPr>
              <w:t>www.geoportal.sk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8F6903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</w:rPr>
              <w:t>a to z dôvodu dodržania zákonného postupu podľa § 1 ods. 1 až 3 zákona č. 177/2018 Z. z. o niektorých opatreniach na znižovanie administratívnej záťaže využívaním informačných systémov verejnej správy a o zmene a doplnení niektorých zákonov (zákon proti byrokracii).</w:t>
            </w:r>
          </w:p>
          <w:p w14:paraId="369E8B36" w14:textId="570B0E45" w:rsidR="00AC55A1" w:rsidRPr="006C4171" w:rsidRDefault="00AC55A1" w:rsidP="0056351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Upozorňujeme žiadateľa, že miesto realizácie projektu (uvedené parcely) musia byť v súlade s údajmi uvedenými v celej dokumentácii predloženej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(formulár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- tabuľka č. 6. </w:t>
            </w:r>
            <w:r w:rsidR="00563512"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Miesto realizácie projektu a tabuľka č. 7 </w:t>
            </w:r>
            <w:r w:rsidR="00563512"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Cs/>
                <w:sz w:val="20"/>
                <w:szCs w:val="20"/>
              </w:rPr>
              <w:t>Popis projektu) a jej relevantnými prílohami.</w:t>
            </w:r>
          </w:p>
        </w:tc>
      </w:tr>
      <w:tr w:rsidR="00AC55A1" w:rsidRPr="006C4171" w14:paraId="3E6C8229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861698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1D8463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3DE7E4D5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CA4193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86B5" w14:textId="77777777" w:rsidR="00AC55A1" w:rsidRPr="006C4171" w:rsidRDefault="00AC55A1" w:rsidP="005521F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5036B395" w14:textId="77777777" w:rsidR="00AC55A1" w:rsidRPr="006C4171" w:rsidRDefault="00AC55A1" w:rsidP="005521F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449D55" w14:textId="5B5D04B5" w:rsidR="00F662D7" w:rsidRPr="006C4171" w:rsidRDefault="00F662D7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Príloha č. 8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="005613E0" w:rsidRPr="006C4171">
              <w:rPr>
                <w:rFonts w:cstheme="minorHAnsi"/>
                <w:b/>
                <w:sz w:val="20"/>
              </w:rPr>
              <w:t>:</w:t>
            </w:r>
            <w:r w:rsidRPr="006C4171">
              <w:rPr>
                <w:rFonts w:cstheme="minorHAnsi"/>
                <w:b/>
                <w:sz w:val="20"/>
              </w:rPr>
              <w:t xml:space="preserve"> Dokumenty preukazujúce vysporiadanie majetkovo – právnych vzťahov, Prílohy č. 1 výzvy - Inštrukcie k obsahu povinných príloh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</w:rPr>
              <w:t xml:space="preserve">, </w:t>
            </w:r>
          </w:p>
          <w:p w14:paraId="06707F90" w14:textId="3DA30082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>všetky žiadateľom poskytnuté prílohy a informácie uvedené v rámci spôsobu</w:t>
            </w:r>
            <w:r w:rsidR="00F662D7" w:rsidRPr="006C4171">
              <w:rPr>
                <w:rFonts w:cstheme="minorHAnsi"/>
                <w:b/>
                <w:bCs/>
                <w:color w:val="000000"/>
                <w:sz w:val="20"/>
              </w:rPr>
              <w:t>,</w:t>
            </w: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preukázania splnenia podmienky zo strany žiadateľa, </w:t>
            </w:r>
          </w:p>
          <w:p w14:paraId="5F84A799" w14:textId="526CDE69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>, tabuľka č. 15 - Čestné vyhlásenie žiadateľa,</w:t>
            </w:r>
          </w:p>
          <w:p w14:paraId="7F1E94BC" w14:textId="1834567B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6 </w:t>
            </w:r>
            <w:r w:rsidR="00563512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Miesto realizácie projektu,</w:t>
            </w:r>
          </w:p>
          <w:p w14:paraId="533CEFAD" w14:textId="560EAB9E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7 </w:t>
            </w:r>
            <w:r w:rsidR="00563512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Popis projektu, </w:t>
            </w:r>
          </w:p>
          <w:p w14:paraId="63C39198" w14:textId="57A1CC5C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ITMS</w:t>
            </w:r>
            <w:r w:rsidR="00E9387C" w:rsidRPr="006C4171">
              <w:rPr>
                <w:rFonts w:cstheme="minorHAnsi"/>
                <w:b/>
                <w:bCs/>
                <w:sz w:val="20"/>
                <w:szCs w:val="20"/>
              </w:rPr>
              <w:t>21+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56E17C94" w14:textId="77777777" w:rsidR="005521FF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Kataster portál dostupný na:</w:t>
            </w:r>
          </w:p>
          <w:p w14:paraId="4BBA4C9A" w14:textId="60AAEF9B" w:rsidR="00AC55A1" w:rsidRPr="006C4171" w:rsidRDefault="00AC55A1" w:rsidP="005521FF">
            <w:pPr>
              <w:pStyle w:val="Odsekzoznamu"/>
              <w:ind w:left="3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B3714A">
              <w:fldChar w:fldCharType="begin"/>
            </w:r>
            <w:ins w:id="57" w:author="Používateľ" w:date="2025-10-29T12:25:00Z">
              <w:r w:rsidR="00146751">
                <w:instrText>HYPERLINK "https://kataster.skgeodesy.sk/"</w:instrText>
              </w:r>
            </w:ins>
            <w:del w:id="58" w:author="Používateľ" w:date="2025-10-29T12:23:00Z">
              <w:r w:rsidR="00B3714A" w:rsidDel="0001356F">
                <w:delInstrText xml:space="preserve"> HYPERLINK "https://kataster.skgeodesy.sk/"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sz w:val="20"/>
                <w:szCs w:val="20"/>
              </w:rPr>
              <w:t>https://kataster.skgeodesy.sk/</w:t>
            </w:r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Pr="006C4171">
              <w:rPr>
                <w:sz w:val="20"/>
                <w:szCs w:val="20"/>
              </w:rPr>
              <w:t xml:space="preserve">, </w:t>
            </w:r>
            <w:r w:rsidRPr="006C4171">
              <w:rPr>
                <w:sz w:val="20"/>
                <w:szCs w:val="20"/>
              </w:rPr>
              <w:br/>
              <w:t xml:space="preserve">  </w:t>
            </w:r>
            <w:hyperlink w:history="1"/>
            <w:r w:rsidR="00B3714A">
              <w:fldChar w:fldCharType="begin"/>
            </w:r>
            <w:ins w:id="59" w:author="Používateľ" w:date="2025-10-29T12:25:00Z">
              <w:r w:rsidR="00146751">
                <w:instrText>HYPERLINK "http://www.geoportal.sk/"</w:instrText>
              </w:r>
            </w:ins>
            <w:del w:id="60" w:author="Používateľ" w:date="2025-10-29T12:23:00Z">
              <w:r w:rsidR="00B3714A" w:rsidDel="0001356F">
                <w:delInstrText xml:space="preserve"> HYPERLINK "http://www.geoportal.sk/"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sz w:val="20"/>
                <w:szCs w:val="20"/>
              </w:rPr>
              <w:t>www.geoportal.sk</w:t>
            </w:r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Pr="006C4171">
              <w:rPr>
                <w:sz w:val="20"/>
                <w:szCs w:val="20"/>
              </w:rPr>
              <w:t xml:space="preserve">; </w:t>
            </w:r>
          </w:p>
          <w:p w14:paraId="277A7BDF" w14:textId="4FFE43BD" w:rsidR="00AC55A1" w:rsidRPr="006C4171" w:rsidRDefault="00AC55A1" w:rsidP="005521FF">
            <w:pPr>
              <w:pStyle w:val="Odsekzoznamu"/>
              <w:ind w:left="3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B3714A">
              <w:fldChar w:fldCharType="begin"/>
            </w:r>
            <w:ins w:id="61" w:author="Používateľ" w:date="2025-10-29T12:25:00Z">
              <w:r w:rsidR="00146751">
                <w:instrText>HYPERLINK "https://oversi.gov.sk/"</w:instrText>
              </w:r>
            </w:ins>
            <w:del w:id="62" w:author="Používateľ" w:date="2025-10-29T12:23:00Z">
              <w:r w:rsidR="00B3714A" w:rsidDel="0001356F">
                <w:delInstrText xml:space="preserve"> HYPERLINK "https://oversi.gov.sk/"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sz w:val="20"/>
                <w:szCs w:val="20"/>
              </w:rPr>
              <w:t>https://oversi.gov.sk</w:t>
            </w:r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20EEE624" w14:textId="36D1BBEF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list vlastníctva, </w:t>
            </w:r>
          </w:p>
          <w:p w14:paraId="6C276202" w14:textId="6D1E692D" w:rsidR="00A50981" w:rsidRPr="006C4171" w:rsidRDefault="00AC55A1" w:rsidP="008F6903">
            <w:pPr>
              <w:pStyle w:val="Default"/>
              <w:numPr>
                <w:ilvl w:val="0"/>
                <w:numId w:val="18"/>
              </w:numPr>
              <w:spacing w:after="240"/>
              <w:jc w:val="both"/>
              <w:rPr>
                <w:rFonts w:asciiTheme="minorHAnsi" w:hAnsiTheme="minorHAnsi" w:cstheme="minorHAnsi"/>
                <w:color w:val="0000FF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klad preukazujúci vlastnícky alebo iný právny vzťah žiadateľa oprávňujúci žiadateľa užívať všetky nehnuteľnosti a hnuteľné veci, ktoré súvisia s realizáciou projektu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nájomnú/podnájomnú zmluvu, resp. in</w:t>
            </w:r>
            <w:r w:rsidR="00430B79"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>ý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relevantný dokument.</w:t>
            </w:r>
          </w:p>
        </w:tc>
      </w:tr>
      <w:tr w:rsidR="00AC55A1" w:rsidRPr="006C4171" w14:paraId="48365276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428DD5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47DEAD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Čas plnenia/overenia </w:t>
            </w:r>
          </w:p>
        </w:tc>
      </w:tr>
      <w:tr w:rsidR="00AC55A1" w:rsidRPr="006C4171" w14:paraId="011B9D2B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065AD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A70A" w14:textId="6A44769C" w:rsidR="00AC55A1" w:rsidRPr="006C4171" w:rsidRDefault="00AC55A1" w:rsidP="006E62B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– </w:t>
            </w:r>
            <w:r w:rsidRPr="006C4171">
              <w:rPr>
                <w:b/>
                <w:sz w:val="20"/>
                <w:szCs w:val="20"/>
              </w:rPr>
              <w:t>v predzmluvnom režime</w:t>
            </w:r>
            <w:r w:rsidRPr="006C4171">
              <w:rPr>
                <w:sz w:val="20"/>
                <w:szCs w:val="20"/>
              </w:rPr>
              <w:t xml:space="preserve"> </w:t>
            </w:r>
            <w:r w:rsidR="00307F90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 xml:space="preserve">. v čase pred podpisom </w:t>
            </w:r>
            <w:r w:rsidR="00FC30CD" w:rsidRPr="006C4171">
              <w:rPr>
                <w:sz w:val="20"/>
                <w:szCs w:val="20"/>
              </w:rPr>
              <w:t>z</w:t>
            </w:r>
            <w:r w:rsidRPr="006C4171">
              <w:rPr>
                <w:sz w:val="20"/>
                <w:szCs w:val="20"/>
              </w:rPr>
              <w:t>mluvy o NFP).</w:t>
            </w:r>
          </w:p>
          <w:p w14:paraId="3F10C328" w14:textId="2B235501" w:rsidR="00AC55A1" w:rsidRPr="006C4171" w:rsidRDefault="00AC55A1" w:rsidP="006A1EBD">
            <w:pPr>
              <w:jc w:val="both"/>
              <w:rPr>
                <w:b/>
              </w:rPr>
            </w:pPr>
            <w:r w:rsidRPr="006C4171">
              <w:rPr>
                <w:sz w:val="20"/>
                <w:szCs w:val="20"/>
              </w:rPr>
              <w:t>Podmienka musí trvať (byť naplnená) kontinuálne</w:t>
            </w:r>
            <w:r w:rsidR="006E62B9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6E62B9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v zmysle čl. 65 NSU.</w:t>
            </w:r>
          </w:p>
        </w:tc>
      </w:tr>
      <w:tr w:rsidR="00AC55A1" w:rsidRPr="006C4171" w14:paraId="5A96CAAF" w14:textId="77777777" w:rsidTr="00422464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4E776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Podmienka, povolenia na realizáciu aktivít projektu </w:t>
            </w:r>
          </w:p>
          <w:p w14:paraId="1B69209D" w14:textId="4C48C03B" w:rsidR="00AC55A1" w:rsidRPr="006C4171" w:rsidRDefault="00AC55A1" w:rsidP="00AC55A1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(ak relevantné)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14DE0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AC55A1" w:rsidRPr="006C4171" w14:paraId="0762AA31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EA81BD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909E" w14:textId="3BE18A99" w:rsidR="00C957A7" w:rsidRPr="002D1369" w:rsidRDefault="00C957A7" w:rsidP="00E3536C">
            <w:pPr>
              <w:jc w:val="both"/>
              <w:rPr>
                <w:sz w:val="20"/>
                <w:szCs w:val="20"/>
              </w:rPr>
            </w:pPr>
            <w:r w:rsidRPr="009F0E0F">
              <w:rPr>
                <w:sz w:val="20"/>
                <w:szCs w:val="20"/>
              </w:rPr>
              <w:t>Ak realizácia prác, ktoré budú vykonávané v rámci projektu, podlieha povoleniu príslušného orgánu (napr. stavebného úradu), ž</w:t>
            </w:r>
            <w:r w:rsidR="004327E5" w:rsidRPr="009F0E0F">
              <w:rPr>
                <w:sz w:val="20"/>
                <w:szCs w:val="20"/>
              </w:rPr>
              <w:t xml:space="preserve">iadateľ je povinný disponovať právoplatným </w:t>
            </w:r>
            <w:proofErr w:type="spellStart"/>
            <w:r w:rsidR="00D76F9B">
              <w:rPr>
                <w:sz w:val="20"/>
                <w:szCs w:val="20"/>
              </w:rPr>
              <w:t>záväznym</w:t>
            </w:r>
            <w:proofErr w:type="spellEnd"/>
            <w:r w:rsidR="00D76F9B">
              <w:rPr>
                <w:sz w:val="20"/>
                <w:szCs w:val="20"/>
              </w:rPr>
              <w:t xml:space="preserve"> stanoviskom k stavebnému zámeru </w:t>
            </w:r>
            <w:r w:rsidR="00E3536C" w:rsidRPr="00DD42F4">
              <w:rPr>
                <w:sz w:val="20"/>
                <w:szCs w:val="20"/>
              </w:rPr>
              <w:t xml:space="preserve">v zmysle zákona č. </w:t>
            </w:r>
            <w:r w:rsidR="009F0E0F" w:rsidRPr="005A1A26">
              <w:rPr>
                <w:rFonts w:cstheme="minorHAnsi"/>
                <w:sz w:val="20"/>
                <w:szCs w:val="20"/>
              </w:rPr>
              <w:t xml:space="preserve">25/2025 Z. z. Stavebný zákon a o zmene a doplnení niektorých zákonov (Stavebný zákon). </w:t>
            </w:r>
            <w:r w:rsidR="009F0E0F" w:rsidRPr="005A1A26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  <w:p w14:paraId="4D2C7C7B" w14:textId="5BBCB2CE" w:rsidR="00186E77" w:rsidRPr="006C4171" w:rsidRDefault="00AC55A1" w:rsidP="00E3536C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sz w:val="20"/>
              </w:rPr>
              <w:t xml:space="preserve">V zmysle § 26 zákona č. 364/2004 o vodách a o zmene zákona Slovenskej národnej rady </w:t>
            </w:r>
            <w:r w:rsidR="00186E77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č. 372/1990 Zb. o priestupkoch v znení neskorších predpisov</w:t>
            </w:r>
            <w:r w:rsidR="006E62B9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má pri vodných stavbách pôsobnosť stavebného úradu</w:t>
            </w:r>
            <w:r w:rsidR="00307F90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orgán štátnej vodnej správy (okresný úrad).</w:t>
            </w:r>
            <w:r w:rsidR="004327E5"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 </w:t>
            </w:r>
          </w:p>
          <w:p w14:paraId="42B2F215" w14:textId="568EF5A2" w:rsidR="00AC55A1" w:rsidRPr="006C4171" w:rsidRDefault="004327E5" w:rsidP="00E3536C">
            <w:pPr>
              <w:jc w:val="both"/>
              <w:rPr>
                <w:sz w:val="20"/>
              </w:rPr>
            </w:pPr>
            <w:r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V relevantnom prípade, žiadateľ predkladá 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>vyjadrenie stavebného úradu,</w:t>
            </w:r>
            <w:r w:rsidR="00E3536C"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že predmetná stavba nepodlieha </w:t>
            </w:r>
            <w:r w:rsidR="009F0E0F" w:rsidRPr="009F0E0F">
              <w:rPr>
                <w:rFonts w:eastAsia="Times New Roman" w:cstheme="minorHAnsi"/>
                <w:b/>
                <w:bCs/>
                <w:sz w:val="20"/>
                <w:szCs w:val="20"/>
              </w:rPr>
              <w:t>konaniu o stavebnom zámere, ani ohlasovacej povinnosti pre ohlásenie stavieb a stavebných úprav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</w:p>
          <w:p w14:paraId="65FDDC94" w14:textId="70C1ECF7" w:rsidR="00AC55A1" w:rsidRPr="006C4171" w:rsidRDefault="00AC55A1" w:rsidP="00AC55A1">
            <w:pPr>
              <w:pStyle w:val="Default"/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Žiadateľ predkladá kompletnú projektovú dokumentáciu, ktorá bola predmetom </w:t>
            </w:r>
            <w:proofErr w:type="spellStart"/>
            <w:r w:rsidR="009F0E0F" w:rsidRPr="009F0E0F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="009F0E0F" w:rsidRPr="009F0E0F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 konania o stavebnom zámere príslušného správny orgánu</w:t>
            </w:r>
            <w:r w:rsidRPr="006C4171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</w:p>
          <w:p w14:paraId="175102E8" w14:textId="77777777" w:rsidR="00AC55A1" w:rsidRPr="006C4171" w:rsidRDefault="00AC55A1" w:rsidP="00AC55A1">
            <w:pPr>
              <w:pStyle w:val="Default"/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</w:pPr>
          </w:p>
          <w:p w14:paraId="7B65B1CB" w14:textId="62F4F502" w:rsidR="00AC55A1" w:rsidRPr="006C4171" w:rsidRDefault="00AC55A1" w:rsidP="006E62B9">
            <w:pPr>
              <w:spacing w:before="6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Požadované dokumenty musia byť platné </w:t>
            </w:r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počas celého obdobia realizácie/rekonštrukcie stavby, deklarovaného žiadateľom v príslušných častiach </w:t>
            </w:r>
            <w:proofErr w:type="spellStart"/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 a jej prílohách</w:t>
            </w:r>
            <w:r w:rsidR="006E62B9"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.</w:t>
            </w:r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AC55A1" w:rsidRPr="006C4171" w14:paraId="42B4CC55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27CD93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066DF2" w14:textId="1EBE43DD" w:rsidR="00AC55A1" w:rsidRPr="006C4171" w:rsidRDefault="00A62BF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AC55A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001826BD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FB68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09CB" w14:textId="77777777" w:rsidR="00AC55A1" w:rsidRPr="006C4171" w:rsidRDefault="00AC55A1" w:rsidP="00B247A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Žiadateľ preukazuje splnenie prostredníctvom:</w:t>
            </w:r>
          </w:p>
          <w:p w14:paraId="367F0FC7" w14:textId="4A3EA307" w:rsidR="002D1369" w:rsidRDefault="002D1369" w:rsidP="002D1369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5A1A26">
              <w:rPr>
                <w:rFonts w:cstheme="minorHAnsi"/>
                <w:b/>
                <w:sz w:val="20"/>
                <w:szCs w:val="20"/>
              </w:rPr>
              <w:t>záväzné stanovisko k stavebnému zámeru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AFCD017" w14:textId="03E5FE35" w:rsidR="00DD42F4" w:rsidRDefault="00DD42F4" w:rsidP="00DD42F4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DD42F4">
              <w:rPr>
                <w:rFonts w:cstheme="minorHAnsi"/>
                <w:b/>
                <w:sz w:val="20"/>
                <w:szCs w:val="20"/>
              </w:rPr>
              <w:t>záväzné stanovisko ku kolaudácii stavby</w:t>
            </w:r>
            <w:r>
              <w:rPr>
                <w:rFonts w:cstheme="minorHAnsi"/>
                <w:b/>
                <w:sz w:val="20"/>
                <w:szCs w:val="20"/>
              </w:rPr>
              <w:t xml:space="preserve"> (ak relevantné)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CDCA862" w14:textId="7A962B46" w:rsidR="00DD42F4" w:rsidRPr="00DD42F4" w:rsidRDefault="00DD42F4" w:rsidP="00DD42F4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DD42F4">
              <w:rPr>
                <w:rFonts w:cstheme="minorHAnsi"/>
                <w:b/>
                <w:sz w:val="20"/>
                <w:szCs w:val="20"/>
              </w:rPr>
              <w:t>záväzné stanovisko k ohláseniu stavby a stavebných úprav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126F346" w14:textId="59D45C9A" w:rsidR="00AC55A1" w:rsidRPr="00410B0D" w:rsidRDefault="00AC55A1" w:rsidP="00410B0D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sz w:val="20"/>
                <w:szCs w:val="20"/>
              </w:rPr>
            </w:pPr>
            <w:r w:rsidRPr="00410B0D">
              <w:rPr>
                <w:rFonts w:cstheme="minorHAnsi"/>
                <w:b/>
                <w:sz w:val="20"/>
                <w:szCs w:val="20"/>
              </w:rPr>
              <w:t xml:space="preserve">iného relevantného dokladu </w:t>
            </w:r>
            <w:r w:rsidRPr="00410B0D">
              <w:rPr>
                <w:rFonts w:cstheme="minorHAnsi"/>
                <w:sz w:val="20"/>
                <w:szCs w:val="20"/>
              </w:rPr>
              <w:t xml:space="preserve">podľa príslušného právneho predpisu, ktorý je vyžadovaný na realizáciu </w:t>
            </w:r>
            <w:r w:rsidR="00410B0D">
              <w:rPr>
                <w:rFonts w:cstheme="minorHAnsi"/>
                <w:sz w:val="20"/>
                <w:szCs w:val="20"/>
              </w:rPr>
              <w:t>sta</w:t>
            </w:r>
            <w:r w:rsidR="005A1A26">
              <w:rPr>
                <w:rFonts w:cstheme="minorHAnsi"/>
                <w:sz w:val="20"/>
                <w:szCs w:val="20"/>
              </w:rPr>
              <w:t>vebného zámer</w:t>
            </w:r>
            <w:r w:rsidR="00737288">
              <w:rPr>
                <w:rFonts w:cstheme="minorHAnsi"/>
                <w:sz w:val="20"/>
                <w:szCs w:val="20"/>
              </w:rPr>
              <w:t>u</w:t>
            </w:r>
            <w:r w:rsidR="005A1A26">
              <w:rPr>
                <w:rFonts w:cstheme="minorHAnsi"/>
                <w:sz w:val="20"/>
                <w:szCs w:val="20"/>
              </w:rPr>
              <w:t>, stavby</w:t>
            </w:r>
          </w:p>
          <w:p w14:paraId="68A99D1C" w14:textId="1ABACA96" w:rsidR="00AC55A1" w:rsidRPr="006C4171" w:rsidRDefault="00F662D7" w:rsidP="00B247AD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Ž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iadateľ predkladá relevantný doklad v zmysle Prílohy č. 7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:  Povolenie </w:t>
            </w:r>
            <w:r w:rsidR="00B247AD" w:rsidRPr="006C4171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na realizáciu projektu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, vrátane projektovej dokumentácie, </w:t>
            </w:r>
            <w:r w:rsidR="006D5075" w:rsidRPr="006C4171">
              <w:rPr>
                <w:rFonts w:cstheme="minorHAnsi"/>
                <w:b/>
                <w:sz w:val="20"/>
                <w:szCs w:val="20"/>
              </w:rPr>
              <w:t xml:space="preserve">uvedenej v rámci 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>Prílohy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č. 1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-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Inštrukcie k obsahu povinných príloh </w:t>
            </w:r>
            <w:proofErr w:type="spellStart"/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b/>
                <w:sz w:val="20"/>
                <w:szCs w:val="20"/>
              </w:rPr>
              <w:t>,</w:t>
            </w:r>
          </w:p>
          <w:p w14:paraId="4DFD184F" w14:textId="15A998CE" w:rsidR="00AC55A1" w:rsidRPr="006C4171" w:rsidRDefault="00AC55A1" w:rsidP="00B247AD">
            <w:pPr>
              <w:pStyle w:val="Odsekzoznamu"/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19A6013" w14:textId="39AB8CDF" w:rsidR="00AC55A1" w:rsidRPr="006C4171" w:rsidRDefault="00563512" w:rsidP="00B247AD">
            <w:pPr>
              <w:pStyle w:val="Odsekzoznamu"/>
              <w:numPr>
                <w:ilvl w:val="0"/>
                <w:numId w:val="21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č. 9 </w:t>
            </w:r>
            <w:r w:rsidR="00D2484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- Čestné vyhlásenie žiadateľa</w:t>
            </w:r>
            <w:r w:rsidR="00FC30C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FC30C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ďalšie skutočnosti,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C55A1" w:rsidRPr="006C4171">
              <w:rPr>
                <w:rFonts w:cstheme="minorHAnsi"/>
                <w:bCs/>
                <w:sz w:val="20"/>
                <w:szCs w:val="20"/>
              </w:rPr>
              <w:t>v</w:t>
            </w:r>
            <w:r w:rsidR="00AC55A1" w:rsidRPr="006C4171">
              <w:rPr>
                <w:rFonts w:cstheme="minorHAnsi"/>
                <w:sz w:val="20"/>
                <w:szCs w:val="20"/>
              </w:rPr>
              <w:t xml:space="preserve"> ktorom žiadateľ vyhlási, že:</w:t>
            </w:r>
          </w:p>
          <w:p w14:paraId="1A64766C" w14:textId="42F15DAE" w:rsidR="00AC55A1" w:rsidRPr="006C4171" w:rsidRDefault="00AC55A1" w:rsidP="00B247AD">
            <w:pPr>
              <w:tabs>
                <w:tab w:val="left" w:pos="1695"/>
              </w:tabs>
              <w:jc w:val="both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„predložená projektová dokumentácia je úplná, je totožná s projektovou dokumentáciou, ktorá bola predmetom </w:t>
            </w:r>
            <w:r w:rsidR="004F014E" w:rsidRPr="004F014E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konania o stavebnom zámere </w:t>
            </w: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 bola v tomto konaní overená“</w:t>
            </w:r>
          </w:p>
          <w:p w14:paraId="10F7738A" w14:textId="7989E015" w:rsidR="00AC55A1" w:rsidRPr="006C4171" w:rsidRDefault="00AC55A1" w:rsidP="00B247AD">
            <w:pPr>
              <w:pStyle w:val="Bezriadkovania"/>
              <w:spacing w:after="240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 ako aj spôsobe ich predloženia </w:t>
            </w:r>
            <w:r w:rsidR="00B247AD" w:rsidRPr="006C4171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sú uvedené v rámci Prílohy č.7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: Povolenie na realizáciu projektu, vrátane projektovej dokumentácie, Prílohy č. 1 </w:t>
            </w:r>
            <w:r w:rsidR="00F662D7" w:rsidRPr="006C4171">
              <w:rPr>
                <w:rFonts w:cstheme="minorHAnsi"/>
                <w:color w:val="000000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AC55A1" w:rsidRPr="006C4171" w14:paraId="2C801F37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92DD94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4B4418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5E6B8F7D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3A5A4B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AA48" w14:textId="77777777" w:rsidR="00AC55A1" w:rsidRPr="006C4171" w:rsidRDefault="00AC55A1" w:rsidP="00B247A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477F4361" w14:textId="77777777" w:rsidR="00AC55A1" w:rsidRPr="006C4171" w:rsidRDefault="00AC55A1" w:rsidP="00B247AD">
            <w:pPr>
              <w:pStyle w:val="Odsekzoznamu"/>
              <w:jc w:val="both"/>
              <w:rPr>
                <w:rFonts w:cstheme="minorHAnsi"/>
                <w:b/>
                <w:bCs/>
                <w:color w:val="000000"/>
                <w:sz w:val="20"/>
              </w:rPr>
            </w:pPr>
          </w:p>
          <w:p w14:paraId="7848B50E" w14:textId="2322D22D" w:rsidR="00AC55A1" w:rsidRPr="006C4171" w:rsidRDefault="00AC55A1" w:rsidP="00B247AD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všetky žiadateľom poskytnuté prílohy a informácie uvedené v rámci spôsobu preukázania splnenia podmienky zo strany žiadateľa (v zmysle inštrukcii uvedených v Prílohe č. 7 </w:t>
            </w:r>
            <w:proofErr w:type="spellStart"/>
            <w:r w:rsidRPr="006C4171">
              <w:rPr>
                <w:rFonts w:cstheme="minorHAnsi"/>
                <w:b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>: Povolenie na realizáciu projektu, vrátane projektovej dokumentácie ,</w:t>
            </w:r>
            <w:r w:rsidR="006D5075" w:rsidRPr="006C4171">
              <w:rPr>
                <w:rFonts w:cstheme="minorHAnsi"/>
                <w:color w:val="000000"/>
                <w:sz w:val="20"/>
                <w:szCs w:val="20"/>
              </w:rPr>
              <w:t xml:space="preserve"> uvedenej v rámci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 Prílohy č. 1 </w:t>
            </w:r>
            <w:r w:rsidR="00F662D7" w:rsidRPr="006C4171">
              <w:rPr>
                <w:rFonts w:cstheme="minorHAnsi"/>
                <w:color w:val="000000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,</w:t>
            </w:r>
          </w:p>
          <w:p w14:paraId="37C2CD09" w14:textId="19F0114D" w:rsidR="00AC55A1" w:rsidRPr="005A1A26" w:rsidRDefault="00563512" w:rsidP="005A1A26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č. 9 </w:t>
            </w:r>
            <w:r w:rsidR="00D2484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Čestné vyhlásenie žiadateľa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ďalšie skutočnosti</w:t>
            </w:r>
            <w:r w:rsidR="00AC55A1" w:rsidRPr="006C4171">
              <w:rPr>
                <w:rFonts w:cstheme="minorHAnsi"/>
                <w:bCs/>
                <w:sz w:val="20"/>
                <w:szCs w:val="20"/>
              </w:rPr>
              <w:t>, v ktorom žiadateľ vyhlásil, že:</w:t>
            </w:r>
          </w:p>
          <w:p w14:paraId="64CE6E55" w14:textId="40A3BEF7" w:rsidR="00AC55A1" w:rsidRPr="006C4171" w:rsidRDefault="00AC55A1" w:rsidP="00B247AD">
            <w:pPr>
              <w:tabs>
                <w:tab w:val="left" w:pos="1695"/>
              </w:tabs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„predložená projektová dokumentácia je úplná, je totožná s projektovou dokumentáciou, ktorá bola predmetom </w:t>
            </w:r>
            <w:r w:rsidR="005A1A26" w:rsidRPr="005A1A26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konania o stavebnom zámere</w:t>
            </w: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a bola v tomto konaní overená“</w:t>
            </w:r>
          </w:p>
        </w:tc>
      </w:tr>
      <w:tr w:rsidR="00AC55A1" w:rsidRPr="006C4171" w14:paraId="49E652B2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6C9BBB" w14:textId="6BE34BBE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9F2F4C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AC55A1" w:rsidRPr="006C4171" w14:paraId="76737EA7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FF5992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984D" w14:textId="3FD27051" w:rsidR="00AC55A1" w:rsidRPr="006C4171" w:rsidRDefault="00AC55A1" w:rsidP="00AC55A1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– </w:t>
            </w:r>
            <w:r w:rsidRPr="006C4171">
              <w:rPr>
                <w:b/>
                <w:sz w:val="20"/>
                <w:szCs w:val="20"/>
              </w:rPr>
              <w:t>v predzmluvnom režime</w:t>
            </w:r>
            <w:r w:rsidRPr="006C4171">
              <w:rPr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 xml:space="preserve">. v čase pred podpisom </w:t>
            </w:r>
            <w:r w:rsidR="00FC30CD" w:rsidRPr="006C4171">
              <w:rPr>
                <w:sz w:val="20"/>
                <w:szCs w:val="20"/>
              </w:rPr>
              <w:t>z</w:t>
            </w:r>
            <w:r w:rsidRPr="006C4171">
              <w:rPr>
                <w:sz w:val="20"/>
                <w:szCs w:val="20"/>
              </w:rPr>
              <w:t>mluvy o  NFP).</w:t>
            </w:r>
          </w:p>
          <w:p w14:paraId="4C410BEE" w14:textId="13820CA8" w:rsidR="00AC55A1" w:rsidRPr="006C4171" w:rsidRDefault="00AC55A1" w:rsidP="00727989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Podmienka musí trvať (byť naplnená) kontinuálne</w:t>
            </w:r>
            <w:r w:rsidR="00FC30CD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od jej pravého overenia (splnenia), počas realizácie projektu, ako aj počas obdobia udržateľnosti projektu</w:t>
            </w:r>
            <w:r w:rsidR="00FC30CD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v zmysle čl. 65 NSU.</w:t>
            </w:r>
          </w:p>
        </w:tc>
      </w:tr>
      <w:tr w:rsidR="00DC50F7" w:rsidRPr="006C4171" w14:paraId="0C034053" w14:textId="77777777" w:rsidTr="006F3950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A131B96" w14:textId="591EC171" w:rsidR="00DC50F7" w:rsidRPr="006C4171" w:rsidRDefault="009545E8" w:rsidP="006C417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dodržiavania zásady „nespôsobovať významnú škodu“, preukázanie súladu s požiadavkami v oblasti posudzovania vplyvov navrhovanej činnosti na životné prostredie „EIA“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1613D3" w14:textId="77777777" w:rsidR="00DC50F7" w:rsidRPr="006C4171" w:rsidRDefault="00DC50F7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9545E8" w:rsidRPr="006C4171" w14:paraId="03E5DCF0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C76C3E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80D5" w14:textId="1FFC24E9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Projekt, ktorý je predmetom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, je povinný za účelom splnenia tejto podmienky preukázať súlad projektu s požiadavkami </w:t>
            </w:r>
            <w:r w:rsidR="007B5975">
              <w:rPr>
                <w:rFonts w:asciiTheme="minorHAnsi" w:hAnsiTheme="minorHAnsi" w:cstheme="minorHAnsi"/>
                <w:sz w:val="20"/>
                <w:szCs w:val="22"/>
              </w:rPr>
              <w:t xml:space="preserve">stanovenými zákonom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č. 24/2006 Z. z. o posudzovaní vplyvov na životné prostredie a o zmene a doplnení niektorých zákonov v znení neskorších predpisov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31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5B546702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5000ACD7" w14:textId="2A885D44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 prípade, ak v rámci navrhovanej činnosti došlo k</w:t>
            </w:r>
            <w:r w:rsidR="00326D76">
              <w:rPr>
                <w:rFonts w:asciiTheme="minorHAnsi" w:hAnsiTheme="minorHAnsi" w:cstheme="minorHAnsi"/>
                <w:sz w:val="20"/>
                <w:szCs w:val="22"/>
              </w:rPr>
              <w:t xml:space="preserve"> jej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zmene, </w:t>
            </w:r>
            <w:r w:rsidR="00326D76">
              <w:rPr>
                <w:rFonts w:asciiTheme="minorHAnsi" w:hAnsiTheme="minorHAnsi" w:cstheme="minorHAnsi"/>
                <w:sz w:val="20"/>
                <w:szCs w:val="22"/>
              </w:rPr>
              <w:t xml:space="preserve">takáto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zmena navrhovanej činnosti musí byť rovnako v súlade s požiadavkami v oblasti posudzovania vplyvu navrhovanej činnosti v súlade so zákonom o posudzovaní vplyvov navrhovanej činnosti na životné prostredie. </w:t>
            </w:r>
          </w:p>
          <w:p w14:paraId="44F38A46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4E0C74EC" w14:textId="304ED6FC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</w:t>
            </w:r>
            <w:r w:rsidR="007B5975" w:rsidRPr="007B5975">
              <w:rPr>
                <w:rFonts w:asciiTheme="minorHAnsi" w:hAnsiTheme="minorHAnsi" w:cstheme="minorHAnsi"/>
                <w:sz w:val="20"/>
                <w:szCs w:val="22"/>
              </w:rPr>
              <w:t>predkladá záverečné stanovisko z výsledkov posudzovania vplyvov navrhovanej činnosti alebo jej zmeny na životné prostredie zákona o posudzovaní vplyvov.</w:t>
            </w:r>
          </w:p>
          <w:p w14:paraId="0BBE5631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FFD47A1" w14:textId="26403B08" w:rsidR="009545E8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Príspevok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nie je možné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poskytnúť na </w:t>
            </w:r>
            <w:r w:rsidRPr="007B5975">
              <w:rPr>
                <w:rFonts w:asciiTheme="minorHAnsi" w:hAnsiTheme="minorHAnsi" w:cstheme="minorHAnsi"/>
                <w:sz w:val="20"/>
                <w:szCs w:val="20"/>
              </w:rPr>
              <w:t>realizáciu projektu s</w:t>
            </w:r>
            <w:r w:rsidR="007B5975" w:rsidRPr="007B597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B5975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r w:rsidR="007B5975" w:rsidRPr="007B5975">
              <w:rPr>
                <w:rFonts w:asciiTheme="minorHAnsi" w:hAnsiTheme="minorHAnsi" w:cstheme="minorHAnsi"/>
                <w:sz w:val="20"/>
                <w:szCs w:val="20"/>
              </w:rPr>
              <w:t xml:space="preserve">súhlasným záverečným stanoviskom </w:t>
            </w:r>
            <w:r w:rsidR="007B5975" w:rsidRPr="000C5186">
              <w:rPr>
                <w:rFonts w:asciiTheme="minorHAnsi" w:hAnsiTheme="minorHAnsi" w:cstheme="minorHAnsi"/>
                <w:sz w:val="20"/>
                <w:szCs w:val="20"/>
              </w:rPr>
              <w:t>navrhovanej činnosti alebo jej zmeny na životné prostredie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1874C03A" w14:textId="77777777" w:rsidR="007B5975" w:rsidRDefault="007B5975" w:rsidP="007B597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162E2" w14:textId="58002413" w:rsidR="007B5975" w:rsidRPr="000C5186" w:rsidRDefault="007B5975" w:rsidP="007B5975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Príspevok </w:t>
            </w:r>
            <w:r w:rsidRPr="000C5186">
              <w:rPr>
                <w:rFonts w:asciiTheme="minorHAnsi" w:hAnsiTheme="minorHAnsi" w:cstheme="minorHAnsi"/>
                <w:b/>
                <w:sz w:val="20"/>
              </w:rPr>
              <w:t>nie je možné</w:t>
            </w: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 poskytnúť na realizáciu projektu so záväzným stanoviskom zo zisťovacie konania s výrokom „posudzovať“ nakoľko nasleduje proces posudzovania vplyvov na životné prostredie a finálnym dokumentom bude </w:t>
            </w:r>
            <w:r w:rsidRPr="000C5186">
              <w:rPr>
                <w:rFonts w:asciiTheme="minorHAnsi" w:hAnsiTheme="minorHAnsi" w:cstheme="minorHAnsi"/>
                <w:b/>
                <w:sz w:val="20"/>
              </w:rPr>
              <w:t>záverečné stanovisko</w:t>
            </w: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 navrhovanej činnosti alebo jej zmeny na životné prostredie.</w:t>
            </w:r>
          </w:p>
          <w:p w14:paraId="52B1BD4F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07B86707" w14:textId="188EC37D" w:rsidR="009545E8" w:rsidRPr="006C4171" w:rsidRDefault="009545E8" w:rsidP="009545E8">
            <w:pPr>
              <w:spacing w:after="120"/>
              <w:jc w:val="both"/>
              <w:rPr>
                <w:rFonts w:ascii="Calibri" w:hAnsi="Calibri"/>
                <w:sz w:val="20"/>
              </w:rPr>
            </w:pPr>
            <w:r w:rsidRPr="006C4171">
              <w:rPr>
                <w:rFonts w:ascii="Calibri" w:hAnsi="Calibri"/>
                <w:sz w:val="20"/>
                <w:u w:val="single"/>
              </w:rPr>
              <w:t xml:space="preserve">Dokumenty preukazujúce oprávnenosť z hľadiska plnenia požiadaviek v oblasti posudzovania vplyvov </w:t>
            </w:r>
            <w:r w:rsidR="005017F9" w:rsidRPr="005017F9">
              <w:rPr>
                <w:rFonts w:ascii="Calibri" w:hAnsi="Calibri"/>
                <w:sz w:val="20"/>
                <w:u w:val="single"/>
              </w:rPr>
              <w:t xml:space="preserve">navrhovanej činnosti alebo zmeny navrhovanej činnosti </w:t>
            </w:r>
            <w:r w:rsidRPr="006C4171">
              <w:rPr>
                <w:rFonts w:ascii="Calibri" w:hAnsi="Calibri"/>
                <w:sz w:val="20"/>
                <w:u w:val="single"/>
              </w:rPr>
              <w:t>na životné prostredie</w:t>
            </w:r>
            <w:r w:rsidRPr="006C4171">
              <w:rPr>
                <w:rFonts w:ascii="Calibri" w:hAnsi="Calibri"/>
                <w:sz w:val="20"/>
              </w:rPr>
              <w:t>:</w:t>
            </w:r>
          </w:p>
          <w:p w14:paraId="48553D87" w14:textId="634D7AFF" w:rsidR="009545E8" w:rsidRPr="005017F9" w:rsidRDefault="006C1B53" w:rsidP="005017F9">
            <w:pPr>
              <w:pStyle w:val="Odsekzoznamu"/>
              <w:numPr>
                <w:ilvl w:val="0"/>
                <w:numId w:val="81"/>
              </w:numPr>
              <w:spacing w:before="120" w:after="12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Súhlasné</w:t>
            </w:r>
            <w:r w:rsidRPr="006C4171">
              <w:rPr>
                <w:rFonts w:ascii="Calibri" w:hAnsi="Calibri"/>
                <w:b/>
                <w:sz w:val="20"/>
              </w:rPr>
              <w:t xml:space="preserve"> </w:t>
            </w:r>
            <w:r w:rsidR="009545E8" w:rsidRPr="006C4171">
              <w:rPr>
                <w:rFonts w:ascii="Calibri" w:hAnsi="Calibri"/>
                <w:b/>
                <w:sz w:val="20"/>
              </w:rPr>
              <w:t xml:space="preserve">stanovisko príslušného </w:t>
            </w:r>
            <w:r w:rsidR="009545E8" w:rsidRPr="005017F9">
              <w:rPr>
                <w:rFonts w:ascii="Calibri" w:hAnsi="Calibri"/>
                <w:b/>
                <w:sz w:val="20"/>
                <w:szCs w:val="20"/>
              </w:rPr>
              <w:t>orgánu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</w:p>
          <w:p w14:paraId="0D4A05E4" w14:textId="77777777" w:rsidR="005017F9" w:rsidRPr="000C5186" w:rsidRDefault="005017F9" w:rsidP="005017F9">
            <w:pPr>
              <w:pStyle w:val="Odsekzoznamu"/>
              <w:numPr>
                <w:ilvl w:val="0"/>
                <w:numId w:val="81"/>
              </w:numPr>
              <w:rPr>
                <w:sz w:val="20"/>
              </w:rPr>
            </w:pPr>
            <w:r w:rsidRPr="000C5186">
              <w:rPr>
                <w:rFonts w:cstheme="minorHAnsi"/>
                <w:sz w:val="20"/>
              </w:rPr>
              <w:t xml:space="preserve">Záväzného stanoviska zo zisťovacieho konania s výrokom </w:t>
            </w:r>
            <w:r w:rsidRPr="000C5186">
              <w:rPr>
                <w:rFonts w:cstheme="minorHAnsi"/>
                <w:b/>
                <w:sz w:val="20"/>
              </w:rPr>
              <w:t xml:space="preserve">neposudzovať, </w:t>
            </w:r>
          </w:p>
          <w:p w14:paraId="6BD0C1A9" w14:textId="77777777" w:rsidR="005017F9" w:rsidRPr="000C5186" w:rsidRDefault="005017F9" w:rsidP="005017F9">
            <w:pPr>
              <w:pStyle w:val="Odsekzoznamu"/>
              <w:numPr>
                <w:ilvl w:val="0"/>
                <w:numId w:val="81"/>
              </w:numPr>
              <w:rPr>
                <w:sz w:val="20"/>
              </w:rPr>
            </w:pPr>
            <w:r w:rsidRPr="000C5186">
              <w:rPr>
                <w:rFonts w:cstheme="minorHAnsi"/>
                <w:sz w:val="20"/>
              </w:rPr>
              <w:t xml:space="preserve">Rozhodnutie povoľujúceho orgánu podľa § 3 ods. 5 j) zákona o posudzovaní v vplyvov. </w:t>
            </w:r>
          </w:p>
          <w:p w14:paraId="29335CC8" w14:textId="77777777" w:rsidR="009545E8" w:rsidRPr="006C4171" w:rsidRDefault="009545E8" w:rsidP="009545E8">
            <w:pPr>
              <w:spacing w:before="120" w:after="120"/>
              <w:jc w:val="both"/>
              <w:rPr>
                <w:rFonts w:ascii="Calibri" w:hAnsi="Calibri"/>
                <w:sz w:val="20"/>
              </w:rPr>
            </w:pPr>
            <w:r w:rsidRPr="006C4171">
              <w:rPr>
                <w:rFonts w:ascii="Calibri" w:hAnsi="Calibri"/>
                <w:sz w:val="20"/>
              </w:rPr>
              <w:t>Všetky predložené doklady musia byť vystavené na celý rozsah projektu (všetky aktivity, resp. výdavky), ktorý žiadateľ deklaruje v </w:t>
            </w:r>
            <w:proofErr w:type="spellStart"/>
            <w:r w:rsidRPr="006C4171">
              <w:rPr>
                <w:rFonts w:ascii="Calibri" w:hAnsi="Calibri"/>
                <w:sz w:val="20"/>
              </w:rPr>
              <w:t>ŽoNFP</w:t>
            </w:r>
            <w:proofErr w:type="spellEnd"/>
            <w:r w:rsidRPr="006C4171">
              <w:rPr>
                <w:rFonts w:ascii="Calibri" w:hAnsi="Calibri"/>
                <w:sz w:val="20"/>
              </w:rPr>
              <w:t>.</w:t>
            </w:r>
          </w:p>
          <w:p w14:paraId="75B034C8" w14:textId="327B3CEC" w:rsidR="009545E8" w:rsidRPr="006C4171" w:rsidRDefault="009545E8" w:rsidP="009545E8">
            <w:pPr>
              <w:spacing w:before="6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rFonts w:ascii="Calibri" w:hAnsi="Calibri"/>
                <w:sz w:val="20"/>
              </w:rPr>
              <w:t xml:space="preserve">Platnosť dokladov nie je časovo ohraničená vo vzťahu ku dňu predloženia </w:t>
            </w:r>
            <w:proofErr w:type="spellStart"/>
            <w:r w:rsidRPr="006C4171">
              <w:rPr>
                <w:rFonts w:ascii="Calibri" w:hAnsi="Calibri"/>
                <w:sz w:val="20"/>
              </w:rPr>
              <w:t>ŽoNFP</w:t>
            </w:r>
            <w:proofErr w:type="spellEnd"/>
            <w:r w:rsidRPr="006C4171">
              <w:rPr>
                <w:rFonts w:ascii="Calibri" w:hAnsi="Calibri"/>
                <w:sz w:val="20"/>
              </w:rPr>
              <w:t>.</w:t>
            </w:r>
            <w:r w:rsidRPr="006C4171">
              <w:t xml:space="preserve"> </w:t>
            </w:r>
          </w:p>
        </w:tc>
      </w:tr>
      <w:tr w:rsidR="009545E8" w:rsidRPr="006C4171" w14:paraId="5AD6BC19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599577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C7CB80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 preukázania splnenia zo strany žiadateľa</w:t>
            </w:r>
          </w:p>
        </w:tc>
      </w:tr>
      <w:tr w:rsidR="009545E8" w:rsidRPr="006C4171" w14:paraId="78A142FF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FAF9AC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E89D" w14:textId="69C568E8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prostredníctvom: </w:t>
            </w:r>
          </w:p>
          <w:p w14:paraId="0700B6B2" w14:textId="0A7F12B2" w:rsidR="009545E8" w:rsidRPr="006C4171" w:rsidRDefault="009545E8" w:rsidP="005017F9">
            <w:pPr>
              <w:pStyle w:val="Default"/>
              <w:numPr>
                <w:ilvl w:val="0"/>
                <w:numId w:val="57"/>
              </w:numPr>
              <w:ind w:left="72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Príloha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: D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na životné prostredie,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uvedené v rámci</w:t>
            </w: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 </w:t>
            </w:r>
          </w:p>
          <w:p w14:paraId="416D790B" w14:textId="050FA921" w:rsidR="009545E8" w:rsidRPr="006C4171" w:rsidRDefault="009545E8" w:rsidP="005017F9">
            <w:pPr>
              <w:pStyle w:val="Default"/>
              <w:numPr>
                <w:ilvl w:val="0"/>
                <w:numId w:val="5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lastRenderedPageBreak/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, tabuľka č. 7.2 -  Popis východiskovej situácie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kde vyhlási,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  <w:t xml:space="preserve">že predmetné dokumenty sú zverejnené </w:t>
            </w:r>
            <w:r w:rsidR="005017F9" w:rsidRPr="005017F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v centrálnom informačnom systéme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a uvedie funkčný a verejne prístupný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link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na konkrétny zverejnený dokument. </w:t>
            </w:r>
          </w:p>
          <w:p w14:paraId="1FC9858C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1150A94" w14:textId="2C56089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Uvedenú prílohu fyzicky predkladá žiadateľ len v prípade, ak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nie je zverejnená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</w:t>
            </w:r>
            <w:r w:rsidR="005017F9" w:rsidRPr="005017F9">
              <w:rPr>
                <w:rFonts w:asciiTheme="minorHAnsi" w:hAnsiTheme="minorHAnsi" w:cstheme="minorHAnsi"/>
                <w:sz w:val="20"/>
                <w:szCs w:val="22"/>
              </w:rPr>
              <w:t>centrálnom informačnom systéme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  <w:p w14:paraId="6F438483" w14:textId="77777777" w:rsidR="009545E8" w:rsidRPr="006C4171" w:rsidRDefault="009545E8" w:rsidP="009545E8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F862760" w14:textId="0C3F9100" w:rsidR="009545E8" w:rsidRPr="006C4171" w:rsidRDefault="009545E8" w:rsidP="00326D76">
            <w:pPr>
              <w:pStyle w:val="Bezriadkovania"/>
              <w:spacing w:after="240"/>
              <w:ind w:left="28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ako aj o spôsobe ich predloženia, </w:t>
            </w:r>
            <w:r w:rsidRPr="006C4171">
              <w:rPr>
                <w:rFonts w:cstheme="minorHAnsi"/>
                <w:sz w:val="20"/>
              </w:rPr>
              <w:br/>
              <w:t xml:space="preserve">sú uvedené v rámci Prílohy č. 1 výzvy - Inštrukcie k obsahu povinných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>.</w:t>
            </w:r>
          </w:p>
        </w:tc>
      </w:tr>
      <w:tr w:rsidR="009545E8" w:rsidRPr="006C4171" w14:paraId="0A1EB6D3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942885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36823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9545E8" w:rsidRPr="006C4171" w14:paraId="6CF57D16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58614B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A8E7" w14:textId="77777777" w:rsidR="009545E8" w:rsidRPr="006C4171" w:rsidRDefault="009545E8" w:rsidP="009545E8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5BECD499" w14:textId="77777777" w:rsidR="009545E8" w:rsidRPr="006C4171" w:rsidRDefault="009545E8" w:rsidP="009545E8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 tabuľka č. 7.2 -  Popis východiskovej situácie,</w:t>
            </w:r>
          </w:p>
          <w:p w14:paraId="3330A9F9" w14:textId="38A87069" w:rsidR="009545E8" w:rsidRPr="006C4171" w:rsidRDefault="009545E8" w:rsidP="005017F9">
            <w:pPr>
              <w:pStyle w:val="Default"/>
              <w:numPr>
                <w:ilvl w:val="0"/>
                <w:numId w:val="8"/>
              </w:numPr>
              <w:spacing w:after="24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Príloha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na životné prostredie,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.</w:t>
            </w:r>
          </w:p>
        </w:tc>
      </w:tr>
      <w:tr w:rsidR="009545E8" w:rsidRPr="006C4171" w14:paraId="592326AF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CCA7B6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4AA830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9545E8" w:rsidRPr="006C4171" w14:paraId="6BD2813B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8FDAF8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C0F6" w14:textId="77777777" w:rsidR="006C4171" w:rsidRPr="006C4171" w:rsidRDefault="006C4171" w:rsidP="006C4171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6C4171">
              <w:rPr>
                <w:rFonts w:asciiTheme="majorHAnsi" w:hAnsiTheme="majorHAnsi" w:cstheme="majorHAnsi"/>
                <w:b/>
                <w:sz w:val="20"/>
                <w:szCs w:val="20"/>
              </w:rPr>
              <w:t>v predzmluvnom režime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 v čase pred podpisom zmluvy o  NFP).</w:t>
            </w:r>
          </w:p>
          <w:p w14:paraId="2F50916D" w14:textId="7DB1B2ED" w:rsidR="009545E8" w:rsidRPr="006C4171" w:rsidRDefault="009545E8" w:rsidP="009545E8">
            <w:pPr>
              <w:pStyle w:val="Default"/>
              <w:spacing w:after="24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V neskorších fázach projektového cyklu sa táto </w:t>
            </w:r>
            <w:r w:rsidR="006C4171"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podmienka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overí v prípade, ak vznikne potreba takých zmien projektu (zo strany poskytovateľa akceptované), ktoré by viedli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br/>
              <w:t>k opätovnému posúdeniu súladu s požiadavkami v oblasti posudzovania vplyvov navrhovanej činnosti v súlade so zákonom o posudzovaní vplyvov na životné prostredie.</w:t>
            </w:r>
          </w:p>
          <w:p w14:paraId="08A63882" w14:textId="7B944817" w:rsidR="009545E8" w:rsidRPr="006C4171" w:rsidRDefault="009545E8" w:rsidP="002A5B1A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="002A5B1A">
              <w:rPr>
                <w:rFonts w:asciiTheme="majorHAnsi" w:hAnsiTheme="majorHAnsi" w:cstheme="majorHAnsi"/>
                <w:sz w:val="20"/>
                <w:szCs w:val="20"/>
              </w:rPr>
              <w:t>odmienka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musí trvať (byť naplnená) kontinuálne, od jej prvého overenia (splnenia), počas realizácie projektu, ako aj počas obdobia udržateľnosti projektu, v zmysle čl. 65 NSU.</w:t>
            </w:r>
          </w:p>
        </w:tc>
      </w:tr>
      <w:tr w:rsidR="006C4171" w:rsidRPr="006C4171" w14:paraId="52E5EA13" w14:textId="77777777" w:rsidTr="006F3950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DB19D9" w14:textId="1463EF5F" w:rsidR="006C4171" w:rsidRPr="006C4171" w:rsidRDefault="006C4171" w:rsidP="006C417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Podmienka dodržiavania zásady „nespôsobovať významnú škodu“ - oprávnenosť z hľadiska preukázania súladu s požiadavkami v oblasti vplyvu návrhu plánu, programu alebo projektu na územia patriace do európskej sústavy chránených </w:t>
            </w: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>území Natura 2000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7B7FE3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lastRenderedPageBreak/>
              <w:t>Popis</w:t>
            </w:r>
          </w:p>
        </w:tc>
      </w:tr>
      <w:tr w:rsidR="006C4171" w:rsidRPr="006C4171" w14:paraId="5423C187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51C71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71F0" w14:textId="77777777" w:rsidR="006C4171" w:rsidRPr="006C4171" w:rsidRDefault="006C4171" w:rsidP="006C4171">
            <w:p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Projekt, ktorý je predmetom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nesmie mať významný nepriaznivý vplyv na územia patriace do európskej sústavy chránených území Natura 2000.</w:t>
            </w:r>
          </w:p>
          <w:p w14:paraId="62D1B39E" w14:textId="77777777" w:rsidR="006C4171" w:rsidRPr="006C4171" w:rsidRDefault="006C4171" w:rsidP="006C4171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Podmienka je relevantná pre investičné projekty a plány, kde je potrebné zabezpečiť súlad s požiadavkami v oblasti vplyvu návrhu plánu, programu alebo projektu na územia patriace do európskej sústavy chránených území Natura 2000 v súlade so zákonom č. 543/2002 Z. z. o ochrane prírody a krajiny v znení neskorších predpisov. </w:t>
            </w:r>
          </w:p>
          <w:p w14:paraId="21E48D6B" w14:textId="76D65595" w:rsidR="006C4171" w:rsidRPr="006C4171" w:rsidRDefault="006C4171" w:rsidP="006C4171">
            <w:pPr>
              <w:pStyle w:val="Default"/>
              <w:ind w:left="2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(„Natura2000“) uvedená v rámci Prílohy č. 1 výzvy - Inštrukcie k 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(Dokumenty preukazujúce súladu s požiadavkami v oblasti vplyvu návrhu plánu, programu alebo projektu na územia patriace do európskej sústavy chránených území Natura 2000),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sa nevyžadujú v prípade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ak súčasťou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Prílohy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 (EIA)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: Dokumenty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na životné prostredie, uvedená v rámci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>, je aj:</w:t>
            </w:r>
          </w:p>
          <w:p w14:paraId="7B488D2F" w14:textId="77777777" w:rsidR="005017F9" w:rsidRPr="005017F9" w:rsidRDefault="005017F9" w:rsidP="005017F9">
            <w:pPr>
              <w:pStyle w:val="Default"/>
              <w:numPr>
                <w:ilvl w:val="0"/>
                <w:numId w:val="8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Záverečné stanovisko príslušného orgánu,</w:t>
            </w:r>
          </w:p>
          <w:p w14:paraId="295D44E1" w14:textId="77777777" w:rsidR="005017F9" w:rsidRPr="005017F9" w:rsidRDefault="005017F9" w:rsidP="005017F9">
            <w:pPr>
              <w:pStyle w:val="Default"/>
              <w:numPr>
                <w:ilvl w:val="0"/>
                <w:numId w:val="8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Záväzného stanoviska zo zisťovacieho konania,</w:t>
            </w:r>
          </w:p>
          <w:p w14:paraId="349BB2B6" w14:textId="54AA58EB" w:rsidR="006C4171" w:rsidRPr="006C4171" w:rsidRDefault="005017F9" w:rsidP="006C4171">
            <w:pPr>
              <w:pStyle w:val="Default"/>
              <w:numPr>
                <w:ilvl w:val="0"/>
                <w:numId w:val="83"/>
              </w:numPr>
              <w:spacing w:after="240"/>
              <w:ind w:left="731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Rozhodnutie povoľujúceho orgánu</w:t>
            </w:r>
            <w:r w:rsidR="006C4171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C4171" w:rsidRPr="006C4171" w14:paraId="2E8BE6A4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C42C3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E17680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 preukázania splnenia zo strany žiadateľa</w:t>
            </w:r>
          </w:p>
        </w:tc>
      </w:tr>
      <w:tr w:rsidR="006C4171" w:rsidRPr="006C4171" w14:paraId="7CE410F2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1BE8C3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49BE" w14:textId="77777777" w:rsidR="006C4171" w:rsidRPr="006C4171" w:rsidRDefault="006C4171" w:rsidP="006F39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prostredníctvom: </w:t>
            </w:r>
          </w:p>
          <w:p w14:paraId="7E331B5C" w14:textId="77777777" w:rsidR="006C4171" w:rsidRPr="006C4171" w:rsidRDefault="006C4171" w:rsidP="006C4171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lastRenderedPageBreak/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súladu s požiadavkami v oblasti vplyvu návrhu plánu, programu alebo projektu na územia patriace do európskej sústavy chránených území Natura 2000 </w:t>
            </w:r>
          </w:p>
          <w:p w14:paraId="09AD843F" w14:textId="77777777" w:rsidR="006C4171" w:rsidRPr="006C4171" w:rsidRDefault="006C4171" w:rsidP="006C4171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(uvedené v rámci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).</w:t>
            </w:r>
          </w:p>
          <w:p w14:paraId="60B7270C" w14:textId="77777777" w:rsidR="006C4171" w:rsidRPr="006C4171" w:rsidRDefault="006C4171" w:rsidP="006C4171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3D158034" w14:textId="6D61E01B" w:rsidR="006C4171" w:rsidRPr="006C4171" w:rsidRDefault="006C4171" w:rsidP="006C4171">
            <w:pPr>
              <w:pStyle w:val="Bezriadkovania"/>
              <w:spacing w:after="240"/>
              <w:ind w:left="169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, ako aj o spôsobe ich predloženia </w:t>
            </w:r>
            <w:r w:rsidRPr="006C4171">
              <w:rPr>
                <w:rFonts w:cstheme="minorHAnsi"/>
                <w:sz w:val="20"/>
              </w:rPr>
              <w:br/>
              <w:t xml:space="preserve">sú uvedené v rámci Prílohy č. 1 výzvy - Inštrukcie k obsahu povinných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>.</w:t>
            </w:r>
          </w:p>
        </w:tc>
      </w:tr>
      <w:tr w:rsidR="006C4171" w:rsidRPr="006C4171" w14:paraId="26C81577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6B0DBF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FB3FB7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6C4171" w:rsidRPr="006C4171" w14:paraId="38E32BDD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EC42BB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EB3B" w14:textId="77777777" w:rsidR="006C4171" w:rsidRPr="006C4171" w:rsidRDefault="006C4171" w:rsidP="00326D76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791F17DB" w14:textId="71A3B6E2" w:rsidR="006C4171" w:rsidRPr="006C4171" w:rsidRDefault="006C4171" w:rsidP="006C4171">
            <w:pPr>
              <w:pStyle w:val="Default"/>
              <w:numPr>
                <w:ilvl w:val="0"/>
                <w:numId w:val="8"/>
              </w:numPr>
              <w:spacing w:after="24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súladu s požiadavkami v oblasti vplyvu návrhu plánu, programu alebo projektu na územia patriace do európskej sústavy chránených území Natura 2000,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.</w:t>
            </w:r>
          </w:p>
        </w:tc>
      </w:tr>
      <w:tr w:rsidR="006C4171" w:rsidRPr="006C4171" w14:paraId="3D011B04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168823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1922A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6C4171" w:rsidRPr="006C4171" w14:paraId="35414A1D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76466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6509" w14:textId="77777777" w:rsidR="006C4171" w:rsidRPr="006C4171" w:rsidRDefault="006C4171" w:rsidP="006C4171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6C4171">
              <w:rPr>
                <w:rFonts w:asciiTheme="majorHAnsi" w:hAnsiTheme="majorHAnsi" w:cstheme="majorHAnsi"/>
                <w:b/>
                <w:sz w:val="20"/>
                <w:szCs w:val="20"/>
              </w:rPr>
              <w:t>v predzmluvnom režime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 v čase pred podpisom zmluvy o  NFP).</w:t>
            </w:r>
          </w:p>
          <w:p w14:paraId="42C7F677" w14:textId="26220C82" w:rsidR="006C4171" w:rsidRPr="006C4171" w:rsidRDefault="006C4171" w:rsidP="006C4171">
            <w:pPr>
              <w:pStyle w:val="Default"/>
              <w:spacing w:after="24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V neskorších fázach projektového cyklu sa táto podmienka overí v prípade, ak vznikne potreba takých zmien projektu (zo strany poskytovateľa akceptované), ktoré by viedli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k opätovnému posúdeniu súladu s požiadavkami v oblasti posudzovania </w:t>
            </w:r>
            <w:r w:rsidR="002A5B1A" w:rsidRPr="002A5B1A">
              <w:rPr>
                <w:rFonts w:asciiTheme="majorHAnsi" w:hAnsiTheme="majorHAnsi" w:cstheme="majorHAnsi"/>
                <w:sz w:val="20"/>
                <w:szCs w:val="20"/>
              </w:rPr>
              <w:t>vplyvu návrhu plánu, programu alebo projektu na územia patriace do európskej sústavy chránených území Natura 2000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F803A17" w14:textId="0346A89A" w:rsidR="006C4171" w:rsidRPr="006C4171" w:rsidRDefault="006C4171" w:rsidP="002A5B1A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="002A5B1A">
              <w:rPr>
                <w:rFonts w:asciiTheme="majorHAnsi" w:hAnsiTheme="majorHAnsi" w:cstheme="majorHAnsi"/>
                <w:sz w:val="20"/>
                <w:szCs w:val="20"/>
              </w:rPr>
              <w:t>odmienka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musí trvať (byť naplnená) kontinuálne, od jej prvého overenia (splnenia), počas realizácie projektu, ako aj počas obdobia udržateľnosti projektu, v zmysle čl. 65 NSU.</w:t>
            </w:r>
          </w:p>
        </w:tc>
      </w:tr>
      <w:tr w:rsidR="00422464" w:rsidRPr="006C4171" w14:paraId="79B62944" w14:textId="77777777" w:rsidTr="00A62BF1">
        <w:trPr>
          <w:trHeight w:val="330"/>
          <w:jc w:val="center"/>
        </w:trPr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03C2E2" w14:textId="694AC6CD" w:rsidR="00422464" w:rsidRPr="006C4171" w:rsidRDefault="00422464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Súlade s horizontálnymi princípmi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58620C" w14:textId="66044B75" w:rsidR="00422464" w:rsidRPr="006C4171" w:rsidRDefault="00422464" w:rsidP="008B214C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422464" w:rsidRPr="006C4171" w14:paraId="00DFA065" w14:textId="77777777" w:rsidTr="00EF27BA">
        <w:trPr>
          <w:trHeight w:val="310"/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770A42" w14:textId="77777777" w:rsidR="00422464" w:rsidRPr="006C4171" w:rsidRDefault="00422464" w:rsidP="00422464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40F6" w14:textId="458AA757" w:rsidR="00422464" w:rsidRPr="006C4171" w:rsidRDefault="00422464" w:rsidP="00422464">
            <w:pPr>
              <w:tabs>
                <w:tab w:val="left" w:pos="16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Projekt musí byť v súlade s horizontálnymi princípmi, ktoré sú definované v čl. 9 nariadenia o spoločných ustanoveniach</w:t>
            </w:r>
            <w:ins w:id="63" w:author="Používateľ" w:date="2025-10-29T12:59:00Z">
              <w:r w:rsidR="00B24B95">
                <w:rPr>
                  <w:rStyle w:val="Odkaznapoznmkupodiarou"/>
                  <w:sz w:val="20"/>
                  <w:szCs w:val="20"/>
                </w:rPr>
                <w:footnoteReference w:id="32"/>
              </w:r>
            </w:ins>
            <w:r w:rsidRPr="006C4171">
              <w:rPr>
                <w:sz w:val="20"/>
                <w:szCs w:val="20"/>
              </w:rPr>
              <w:t xml:space="preserve">, s prihliadnutím na dodržiavanie zásady rovnakého zaobchádzania a aktívneho podporovania mužov a žien vo všetkých aktivitách a činnostiach, najmä ak ide o prístup k zamestnaniu, odmeňovanie a pracovný postup, odborné vzdelávanie a pracovné podmienky. </w:t>
            </w:r>
          </w:p>
          <w:p w14:paraId="62B457C2" w14:textId="368B9429" w:rsidR="00422464" w:rsidRDefault="00422464" w:rsidP="00422464">
            <w:pPr>
              <w:tabs>
                <w:tab w:val="left" w:pos="1695"/>
              </w:tabs>
              <w:spacing w:after="0" w:line="240" w:lineRule="auto"/>
              <w:jc w:val="both"/>
              <w:rPr>
                <w:ins w:id="67" w:author="Mitrik Vladimír" w:date="2025-10-21T15:32:00Z"/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projektoch je potrebné odstraňovať bariéry a zabraňovať všetkým formám diskriminácie, vytvárať podmienky, ktoré zohľadňujú špecifické potreby rozmanitých skupín obyvateľstva a zabezpečiť prístupnosť fyzického prostredia, dopravy, informácií a verejných služieb pre osoby so zdravotným postihnutím, v súlade s čl. 9 Dohovoru OSN o právach osôb so zdravotným postihnutím</w:t>
            </w:r>
            <w:ins w:id="68" w:author="Mitrik Vladimír" w:date="2025-10-29T12:18:00Z">
              <w:r w:rsidR="00001552">
                <w:rPr>
                  <w:rStyle w:val="Odkaznapoznmkupodiarou"/>
                  <w:sz w:val="20"/>
                  <w:szCs w:val="20"/>
                </w:rPr>
                <w:footnoteReference w:id="33"/>
              </w:r>
            </w:ins>
            <w:r w:rsidRPr="006C4171">
              <w:rPr>
                <w:sz w:val="20"/>
                <w:szCs w:val="20"/>
              </w:rPr>
              <w:t>.</w:t>
            </w:r>
          </w:p>
          <w:p w14:paraId="49D16369" w14:textId="79DF9C2B" w:rsidR="002521C4" w:rsidRPr="006C4171" w:rsidRDefault="002521C4" w:rsidP="00B3714A">
            <w:pPr>
              <w:tabs>
                <w:tab w:val="left" w:pos="16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ins w:id="84" w:author="Mitrik Vladimír" w:date="2025-10-21T15:32:00Z">
              <w:r w:rsidRPr="002521C4">
                <w:rPr>
                  <w:sz w:val="20"/>
                  <w:szCs w:val="20"/>
                </w:rPr>
                <w:t xml:space="preserve">Gestor HP upozorňuje žiadateľa, že plnenie súladu projektu s HP môže byť predmetom finančnej kontroly v implementácii projektu, ktorej právny základ vychádza z platnej a účinnej zmluvy o poskytnutí NFP. </w:t>
              </w:r>
            </w:ins>
          </w:p>
        </w:tc>
      </w:tr>
      <w:tr w:rsidR="00422464" w:rsidRPr="006C4171" w14:paraId="1F37A223" w14:textId="77777777" w:rsidTr="00EF27BA">
        <w:trPr>
          <w:trHeight w:val="210"/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84292E" w14:textId="77777777" w:rsidR="00422464" w:rsidRPr="006C4171" w:rsidRDefault="00422464" w:rsidP="00BB150B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2CA80B" w14:textId="0BDB9028" w:rsidR="00422464" w:rsidRPr="006C4171" w:rsidRDefault="00422464" w:rsidP="008B214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422464" w:rsidRPr="006C4171" w14:paraId="506DDFB5" w14:textId="77777777" w:rsidTr="00422464">
        <w:trPr>
          <w:trHeight w:val="210"/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D93527" w14:textId="77777777" w:rsidR="00422464" w:rsidRPr="006C4171" w:rsidRDefault="00422464" w:rsidP="00BB150B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F64D" w14:textId="5A7FD964" w:rsidR="00422464" w:rsidRPr="006C4171" w:rsidRDefault="00422464" w:rsidP="00422464">
            <w:pPr>
              <w:tabs>
                <w:tab w:val="left" w:pos="1695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čase realizácie projektu na základe zmluvy o poskytnutí NFP až do skončenia doby udržateľnosti projektu (ak relevantné) v zmysle čl. 65 nariadenia o spoločných ustanoveniach.“</w:t>
            </w:r>
          </w:p>
        </w:tc>
      </w:tr>
    </w:tbl>
    <w:p w14:paraId="0AFF4B30" w14:textId="77777777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</w:p>
    <w:p w14:paraId="54C14CAE" w14:textId="77777777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</w:p>
    <w:p w14:paraId="598D236C" w14:textId="4F0382E4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4BEF2234" w14:textId="77777777" w:rsidR="00000000" w:rsidRDefault="000734CA">
      <w:pPr>
        <w:rPr>
          <w:rFonts w:cstheme="minorHAnsi"/>
          <w:sz w:val="20"/>
          <w:szCs w:val="20"/>
          <w:rPrChange w:id="85" w:author="Používateľ" w:date="2025-10-29T12:59:00Z">
            <w:rPr>
              <w:rFonts w:cstheme="minorHAnsi"/>
              <w:b/>
              <w:sz w:val="20"/>
              <w:szCs w:val="20"/>
            </w:rPr>
          </w:rPrChange>
        </w:rPr>
        <w:sectPr w:rsidR="00000000" w:rsidSect="00DC50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582" w:right="720" w:bottom="720" w:left="720" w:header="709" w:footer="851" w:gutter="0"/>
          <w:cols w:space="708"/>
          <w:docGrid w:linePitch="360"/>
        </w:sectPr>
        <w:pPrChange w:id="86" w:author="Používateľ" w:date="2025-10-29T12:59:00Z">
          <w:pPr>
            <w:tabs>
              <w:tab w:val="left" w:pos="1695"/>
            </w:tabs>
            <w:spacing w:after="0"/>
            <w:jc w:val="center"/>
          </w:pPr>
        </w:pPrChange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371"/>
      </w:tblGrid>
      <w:tr w:rsidR="00422464" w:rsidRPr="006C4171" w14:paraId="13CD665C" w14:textId="77777777" w:rsidTr="0096667D">
        <w:trPr>
          <w:trHeight w:hRule="exact" w:val="761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C2B603" w14:textId="1391C05B" w:rsidR="00422464" w:rsidRPr="006C4171" w:rsidRDefault="00422464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lastRenderedPageBreak/>
              <w:t xml:space="preserve">Informácie k spôsobu predloženia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1A3504" w:rsidRPr="006C4171" w14:paraId="354534FC" w14:textId="77777777" w:rsidTr="0096667D">
        <w:trPr>
          <w:jc w:val="center"/>
        </w:trPr>
        <w:tc>
          <w:tcPr>
            <w:tcW w:w="2405" w:type="dxa"/>
            <w:shd w:val="clear" w:color="auto" w:fill="E2EFD9" w:themeFill="accent6" w:themeFillTint="33"/>
          </w:tcPr>
          <w:p w14:paraId="3A4ECCC7" w14:textId="77777777" w:rsidR="001A3504" w:rsidRPr="006C4171" w:rsidRDefault="001A3504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Spôsob podania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C12C1D6" w14:textId="77777777" w:rsidR="001A06A7" w:rsidRPr="006C4171" w:rsidRDefault="001A06A7" w:rsidP="002E5624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 xml:space="preserve">Žiadateľ je v zmysle § 16 ods. 4 zákona o príspevkoch z fondov povinný predložiť </w:t>
            </w:r>
            <w:proofErr w:type="spellStart"/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 xml:space="preserve"> riadne a včas. </w:t>
            </w:r>
          </w:p>
          <w:p w14:paraId="76A31CE2" w14:textId="0F28EAC2" w:rsidR="001A3504" w:rsidRPr="006C4171" w:rsidRDefault="001A3504" w:rsidP="009C0EE9">
            <w:pPr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C4171">
              <w:rPr>
                <w:rFonts w:cs="Calibri"/>
                <w:sz w:val="20"/>
                <w:szCs w:val="20"/>
              </w:rPr>
              <w:t xml:space="preserve">Podrobnosti o spôsobe predkladania </w:t>
            </w:r>
            <w:proofErr w:type="spellStart"/>
            <w:r w:rsidRPr="006C4171">
              <w:rPr>
                <w:rFonts w:cs="Calibr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Calibri"/>
                <w:sz w:val="20"/>
                <w:szCs w:val="20"/>
              </w:rPr>
              <w:t xml:space="preserve"> sú uvedené </w:t>
            </w:r>
            <w:r w:rsidRPr="006C4171">
              <w:rPr>
                <w:rFonts w:cstheme="minorHAnsi"/>
                <w:sz w:val="20"/>
                <w:szCs w:val="20"/>
              </w:rPr>
              <w:t>v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 metodickom </w:t>
            </w:r>
            <w:r w:rsidRPr="006C4171">
              <w:rPr>
                <w:rFonts w:cstheme="minorHAnsi"/>
                <w:sz w:val="20"/>
                <w:szCs w:val="20"/>
              </w:rPr>
              <w:t>dokumente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 CKO</w:t>
            </w:r>
            <w:r w:rsidRPr="006C4171">
              <w:rPr>
                <w:rFonts w:cstheme="minorHAnsi"/>
                <w:sz w:val="20"/>
                <w:szCs w:val="20"/>
              </w:rPr>
              <w:t>: „</w:t>
            </w:r>
            <w:r w:rsidR="00B3714A">
              <w:fldChar w:fldCharType="begin"/>
            </w:r>
            <w:ins w:id="87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88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="006A5263" w:rsidRPr="006C4171">
              <w:rPr>
                <w:rStyle w:val="Hypertextovprepojenie"/>
                <w:sz w:val="20"/>
                <w:szCs w:val="20"/>
              </w:rPr>
              <w:t>Všeobecná informácia k predkladaniu a schvaľovaniu žiadostí o poskytnutie nenávratného finančného príspevku - Programové obdobie 2021 – 2027</w:t>
            </w:r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="006A5263" w:rsidRPr="006C4171">
              <w:rPr>
                <w:rStyle w:val="Hypertextovprepojenie"/>
                <w:sz w:val="20"/>
                <w:szCs w:val="20"/>
              </w:rPr>
              <w:t xml:space="preserve"> „</w:t>
            </w:r>
            <w:r w:rsidR="00DB2177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>(ďalej len „Všeobecná informácia“)</w:t>
            </w:r>
            <w:r w:rsidRPr="006C4171">
              <w:rPr>
                <w:rFonts w:cs="Calibri"/>
                <w:sz w:val="20"/>
                <w:szCs w:val="20"/>
              </w:rPr>
              <w:t xml:space="preserve">, kapitola 3.2. Predloženie žiadosti o poskytnutie NFP a jej príloh a kapitola 3.3. Podmienky doručenia </w:t>
            </w:r>
            <w:proofErr w:type="spellStart"/>
            <w:r w:rsidRPr="006C4171">
              <w:rPr>
                <w:rFonts w:cs="Calibr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Calibri"/>
                <w:sz w:val="20"/>
                <w:szCs w:val="20"/>
              </w:rPr>
              <w:t>.</w:t>
            </w:r>
          </w:p>
          <w:p w14:paraId="6822A8CC" w14:textId="77777777" w:rsidR="00E90BAA" w:rsidRPr="006C4171" w:rsidRDefault="00161A71" w:rsidP="00161A71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predkladá poskytovateľovi </w:t>
            </w:r>
            <w:r w:rsidRPr="006C4171">
              <w:rPr>
                <w:sz w:val="20"/>
                <w:szCs w:val="20"/>
              </w:rPr>
              <w:t xml:space="preserve">vyplnený  formulár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, vygenerovaný zo systému ITMS21+, vrátane všetkých príloh</w:t>
            </w:r>
            <w:r w:rsidR="00231B14" w:rsidRPr="006C4171">
              <w:rPr>
                <w:sz w:val="20"/>
                <w:szCs w:val="20"/>
              </w:rPr>
              <w:t xml:space="preserve">. </w:t>
            </w:r>
          </w:p>
          <w:p w14:paraId="2ECBEF05" w14:textId="1F5764ED" w:rsidR="00161A71" w:rsidRPr="006C4171" w:rsidRDefault="00E90BAA" w:rsidP="00161A71"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sz w:val="20"/>
                <w:szCs w:val="20"/>
              </w:rPr>
              <w:t xml:space="preserve"> vygenerovaný zo systému ITMS21+ je možné podať aj prostredníctvom </w:t>
            </w:r>
            <w:r w:rsidR="00161A71" w:rsidRPr="006C4171">
              <w:rPr>
                <w:rFonts w:cs="Arial"/>
                <w:sz w:val="20"/>
                <w:szCs w:val="20"/>
              </w:rPr>
              <w:t>elektronickej schránky poskytovateľa</w:t>
            </w:r>
            <w:r w:rsidR="00161A71" w:rsidRPr="006C4171">
              <w:rPr>
                <w:b/>
                <w:bCs/>
                <w:vertAlign w:val="superscript"/>
              </w:rPr>
              <w:footnoteReference w:id="34"/>
            </w:r>
            <w:r w:rsidR="00161A71" w:rsidRPr="006C4171">
              <w:rPr>
                <w:b/>
                <w:sz w:val="20"/>
                <w:szCs w:val="20"/>
              </w:rPr>
              <w:t xml:space="preserve"> </w:t>
            </w:r>
            <w:r w:rsidR="00161A71" w:rsidRPr="006C4171">
              <w:rPr>
                <w:sz w:val="20"/>
                <w:szCs w:val="20"/>
              </w:rPr>
              <w:t>zriadenej v rámci Ústredného portálu verejnej správy</w:t>
            </w:r>
            <w:r w:rsidR="008C69A4" w:rsidRPr="006C4171">
              <w:rPr>
                <w:sz w:val="20"/>
                <w:szCs w:val="20"/>
              </w:rPr>
              <w:t xml:space="preserve"> (</w:t>
            </w:r>
            <w:r w:rsidR="00B3714A">
              <w:fldChar w:fldCharType="begin"/>
            </w:r>
            <w:ins w:id="89" w:author="Používateľ" w:date="2025-10-29T12:25:00Z">
              <w:r w:rsidR="00146751">
                <w:instrText>HYPERLINK "http://www.slovensko.sk/"</w:instrText>
              </w:r>
            </w:ins>
            <w:del w:id="90" w:author="Používateľ" w:date="2025-10-29T12:23:00Z">
              <w:r w:rsidR="00B3714A" w:rsidDel="0001356F">
                <w:delInstrText xml:space="preserve"> HYPERLINK "http://www.slovensko.sk/" </w:delInstrText>
              </w:r>
            </w:del>
            <w:r w:rsidR="00B3714A">
              <w:fldChar w:fldCharType="separate"/>
            </w:r>
            <w:r w:rsidR="009C167C" w:rsidRPr="006C4171">
              <w:rPr>
                <w:rStyle w:val="Hypertextovprepojenie"/>
                <w:sz w:val="20"/>
                <w:szCs w:val="20"/>
              </w:rPr>
              <w:t>www.slovensko.sk</w:t>
            </w:r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="008C69A4" w:rsidRPr="006C4171">
              <w:rPr>
                <w:sz w:val="20"/>
                <w:szCs w:val="20"/>
              </w:rPr>
              <w:t>)</w:t>
            </w:r>
            <w:r w:rsidR="00161A71" w:rsidRPr="006C4171">
              <w:rPr>
                <w:sz w:val="20"/>
                <w:szCs w:val="20"/>
              </w:rPr>
              <w:t>, podpísaný kvalifikovaným elektronickým podpisom</w:t>
            </w:r>
            <w:r w:rsidR="008C69A4" w:rsidRPr="006C4171">
              <w:rPr>
                <w:sz w:val="20"/>
                <w:szCs w:val="20"/>
              </w:rPr>
              <w:t>,</w:t>
            </w:r>
            <w:r w:rsidR="00161A71" w:rsidRPr="006C4171">
              <w:rPr>
                <w:sz w:val="20"/>
                <w:szCs w:val="20"/>
              </w:rPr>
              <w:t xml:space="preserve"> alebo kvalifikovaným elektronickým podpisom s mandátnym certifikátom</w:t>
            </w:r>
            <w:r w:rsidRPr="006C4171">
              <w:rPr>
                <w:sz w:val="20"/>
                <w:szCs w:val="20"/>
              </w:rPr>
              <w:t xml:space="preserve">, pričom prílohy tejto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="008C69A4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je žiadateľ povinný predložiť prostredníctvom ITMS21+</w:t>
            </w:r>
            <w:r w:rsidR="008C69A4" w:rsidRPr="006C4171">
              <w:rPr>
                <w:sz w:val="20"/>
                <w:szCs w:val="20"/>
              </w:rPr>
              <w:t xml:space="preserve">. </w:t>
            </w:r>
          </w:p>
          <w:p w14:paraId="62C33068" w14:textId="77777777" w:rsidR="00A131AC" w:rsidRPr="006C4171" w:rsidRDefault="00A131AC" w:rsidP="00A131AC">
            <w:pPr>
              <w:spacing w:after="0"/>
              <w:jc w:val="both"/>
              <w:rPr>
                <w:sz w:val="20"/>
                <w:szCs w:val="20"/>
              </w:rPr>
            </w:pPr>
          </w:p>
          <w:p w14:paraId="43AE6F2F" w14:textId="2281F73B" w:rsidR="00355AA7" w:rsidRPr="006C4171" w:rsidRDefault="00355AA7" w:rsidP="00355AA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Každá výmena informácií medzi prijímateľmi a orgánmi zodpovednými </w:t>
            </w:r>
            <w:r w:rsidR="00D03BBC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za programy sa vykoná prostredníctvom </w:t>
            </w:r>
            <w:r w:rsidRPr="006C4171">
              <w:rPr>
                <w:b/>
                <w:sz w:val="20"/>
                <w:szCs w:val="20"/>
                <w:u w:val="single"/>
              </w:rPr>
              <w:t>systémov elektronickej výmeny údajov</w:t>
            </w:r>
            <w:r w:rsidRPr="006C4171">
              <w:rPr>
                <w:sz w:val="20"/>
                <w:szCs w:val="20"/>
              </w:rPr>
              <w:t xml:space="preserve"> </w:t>
            </w:r>
            <w:r w:rsidR="00B247AD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v súlade s prílohou XIV.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5"/>
            </w:r>
            <w:r w:rsidRPr="006C4171">
              <w:rPr>
                <w:sz w:val="20"/>
                <w:szCs w:val="20"/>
              </w:rPr>
              <w:t xml:space="preserve"> </w:t>
            </w:r>
            <w:r w:rsidR="00067035" w:rsidRPr="006C4171">
              <w:rPr>
                <w:sz w:val="20"/>
                <w:szCs w:val="20"/>
              </w:rPr>
              <w:t>Riadiaci orgán pre Program Rybné hospodárstvo SR 2021-2027 (ďalej len „RO“)</w:t>
            </w:r>
            <w:r w:rsidRPr="006C4171">
              <w:rPr>
                <w:sz w:val="20"/>
                <w:szCs w:val="20"/>
              </w:rPr>
              <w:t xml:space="preserve">môže </w:t>
            </w:r>
            <w:r w:rsidRPr="006C4171">
              <w:rPr>
                <w:sz w:val="20"/>
                <w:szCs w:val="20"/>
                <w:u w:val="single"/>
              </w:rPr>
              <w:t>na výslovnú žiadosť prijímateľa</w:t>
            </w:r>
            <w:r w:rsidRPr="006C4171">
              <w:rPr>
                <w:sz w:val="20"/>
                <w:szCs w:val="20"/>
              </w:rPr>
              <w:t xml:space="preserve"> výnimočne akceptovať výmenu informácií v </w:t>
            </w:r>
            <w:r w:rsidRPr="006C4171">
              <w:rPr>
                <w:b/>
                <w:sz w:val="20"/>
                <w:szCs w:val="20"/>
              </w:rPr>
              <w:t>papierovej/ listinnej podobe</w:t>
            </w:r>
            <w:r w:rsidRPr="006C4171">
              <w:rPr>
                <w:sz w:val="20"/>
                <w:szCs w:val="20"/>
              </w:rPr>
              <w:t>.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6"/>
            </w:r>
          </w:p>
          <w:p w14:paraId="7F758F8B" w14:textId="3A1D3014" w:rsidR="00AF1B3B" w:rsidRPr="006C4171" w:rsidRDefault="001A3504" w:rsidP="009C0EE9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Pre subjekty, ktoré sú povinné postupovať v zmysle § 17 ods. 1 a 3 zákona </w:t>
            </w:r>
            <w:r w:rsidR="00D03BBC" w:rsidRPr="006C4171">
              <w:rPr>
                <w:rFonts w:cs="Arial"/>
                <w:color w:val="000000"/>
                <w:sz w:val="20"/>
                <w:szCs w:val="20"/>
              </w:rPr>
              <w:br/>
            </w:r>
            <w:r w:rsidRPr="006C4171">
              <w:rPr>
                <w:rFonts w:cs="Arial"/>
                <w:color w:val="000000"/>
                <w:sz w:val="20"/>
                <w:szCs w:val="20"/>
              </w:rPr>
              <w:t>č. 305/2013 o elektronickej podobe výkonu pôsobnosti orgánov verejnej moci a o zmene a doplnení niektorých zákonov (zákon o e-</w:t>
            </w:r>
            <w:proofErr w:type="spellStart"/>
            <w:r w:rsidRPr="006C4171">
              <w:rPr>
                <w:rFonts w:cs="Arial"/>
                <w:color w:val="000000"/>
                <w:sz w:val="20"/>
                <w:szCs w:val="20"/>
              </w:rPr>
              <w:t>Governmente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>),</w:t>
            </w:r>
            <w:r w:rsidR="00B247AD"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je predkladanie </w:t>
            </w:r>
            <w:proofErr w:type="spellStart"/>
            <w:r w:rsidRPr="006C4171">
              <w:rPr>
                <w:rFonts w:cs="Arial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247AD" w:rsidRPr="006C4171">
              <w:rPr>
                <w:rFonts w:cs="Arial"/>
                <w:color w:val="000000"/>
                <w:sz w:val="20"/>
                <w:szCs w:val="20"/>
              </w:rPr>
              <w:br/>
            </w:r>
            <w:r w:rsidRPr="006C4171">
              <w:rPr>
                <w:rFonts w:cs="Arial"/>
                <w:color w:val="000000"/>
                <w:sz w:val="20"/>
                <w:szCs w:val="20"/>
              </w:rPr>
              <w:t>v elektronickej podobe prostredníctvom elektronickej schránky poskytovateľa</w:t>
            </w:r>
            <w:r w:rsidR="00FC30CD" w:rsidRPr="006C4171">
              <w:rPr>
                <w:rFonts w:cs="Arial"/>
                <w:color w:val="000000"/>
                <w:sz w:val="20"/>
                <w:szCs w:val="20"/>
              </w:rPr>
              <w:t>,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povinné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>. </w:t>
            </w:r>
          </w:p>
          <w:p w14:paraId="5C10C227" w14:textId="656988AE" w:rsidR="001A3504" w:rsidRPr="006C4171" w:rsidRDefault="001A3504" w:rsidP="009C0EE9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Listinné predloženie je pre tieto subjekty možné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len</w:t>
            </w:r>
            <w:r w:rsidR="009C167C" w:rsidRPr="006C4171">
              <w:rPr>
                <w:rFonts w:cs="Arial"/>
                <w:b/>
                <w:color w:val="000000"/>
                <w:sz w:val="20"/>
                <w:szCs w:val="20"/>
              </w:rPr>
              <w:t xml:space="preserve"> odôvodnených prípadoch a to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z technických, resp. prevádzkových dôvodov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, ktoré je žiadateľ povinný preukázať pri predložení </w:t>
            </w:r>
            <w:proofErr w:type="spellStart"/>
            <w:r w:rsidR="00FC30CD" w:rsidRPr="006C4171">
              <w:rPr>
                <w:rFonts w:cs="Arial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09F53959" w14:textId="46840280" w:rsidR="00AF1B3B" w:rsidRPr="006C4171" w:rsidRDefault="00AF1B3B" w:rsidP="00AF1B3B">
            <w:pPr>
              <w:pStyle w:val="Default"/>
              <w:jc w:val="both"/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Poskytovateľ akceptuje listinné predloženie príloh formulára </w:t>
            </w:r>
            <w:proofErr w:type="spellStart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najmä</w:t>
            </w:r>
            <w:r w:rsidR="00D03BB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z dôvodu obmedzení, ktoré súvisia s rozsahom predkladaných príloh </w:t>
            </w:r>
            <w:proofErr w:type="spellStart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</w:t>
            </w:r>
            <w:r w:rsidR="00A131A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a/alebo zachovaním ich zrozumiteľnosti a presnosti (napríklad rozsiahla projektová </w:t>
            </w:r>
            <w:r w:rsidR="00A131A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a technická dokumentácia</w:t>
            </w:r>
            <w:r w:rsidR="00FC30CD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alebo dokumentácia vytvorená</w:t>
            </w:r>
            <w:r w:rsidR="00B247AD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v osobitných softvéroch). </w:t>
            </w:r>
          </w:p>
          <w:p w14:paraId="654B58D7" w14:textId="77777777" w:rsidR="009C167C" w:rsidRPr="006C4171" w:rsidRDefault="009C167C" w:rsidP="009C167C">
            <w:pPr>
              <w:spacing w:after="0"/>
              <w:jc w:val="both"/>
              <w:rPr>
                <w:rFonts w:cstheme="minorHAnsi"/>
                <w:iCs/>
                <w:sz w:val="20"/>
              </w:rPr>
            </w:pPr>
          </w:p>
          <w:p w14:paraId="1FA5C361" w14:textId="0B34025D" w:rsidR="00AF1B3B" w:rsidRPr="006C4171" w:rsidRDefault="00AF1B3B" w:rsidP="00AF1B3B">
            <w:pPr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iCs/>
                <w:sz w:val="20"/>
              </w:rPr>
              <w:t xml:space="preserve">Dokumentácia predkladaná v listinnej podobe sa predkladá v </w:t>
            </w:r>
            <w:r w:rsidRPr="006C4171">
              <w:rPr>
                <w:rFonts w:cstheme="minorHAnsi"/>
                <w:b/>
                <w:bCs/>
                <w:iCs/>
                <w:sz w:val="20"/>
              </w:rPr>
              <w:t>jednom originálnom vyhotovení</w:t>
            </w:r>
            <w:r w:rsidRPr="006C4171">
              <w:rPr>
                <w:rFonts w:cstheme="minorHAnsi"/>
                <w:iCs/>
                <w:sz w:val="20"/>
              </w:rPr>
              <w:t>.</w:t>
            </w:r>
            <w:r w:rsidRPr="006C4171">
              <w:rPr>
                <w:rStyle w:val="Odkaznapoznmkupodiarou"/>
                <w:rFonts w:cstheme="minorHAnsi"/>
                <w:iCs/>
                <w:sz w:val="20"/>
              </w:rPr>
              <w:footnoteReference w:id="37"/>
            </w:r>
          </w:p>
        </w:tc>
      </w:tr>
      <w:tr w:rsidR="001A3504" w:rsidRPr="006C4171" w14:paraId="674DB4E2" w14:textId="77777777" w:rsidTr="0096667D">
        <w:trPr>
          <w:jc w:val="center"/>
        </w:trPr>
        <w:tc>
          <w:tcPr>
            <w:tcW w:w="2405" w:type="dxa"/>
            <w:shd w:val="clear" w:color="auto" w:fill="E2EFD9" w:themeFill="accent6" w:themeFillTint="33"/>
          </w:tcPr>
          <w:p w14:paraId="3B0E6BBB" w14:textId="77777777" w:rsidR="001A3504" w:rsidRPr="006C4171" w:rsidRDefault="001A3504" w:rsidP="0096667D">
            <w:pPr>
              <w:tabs>
                <w:tab w:val="left" w:pos="1695"/>
              </w:tabs>
              <w:ind w:left="-12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Miesto pre podanie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8863BB0" w14:textId="11475A60" w:rsidR="008D65C4" w:rsidRPr="006C4171" w:rsidRDefault="001A350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predkladá </w:t>
            </w:r>
            <w:r w:rsidR="005209CD" w:rsidRPr="006C4171">
              <w:rPr>
                <w:rFonts w:cstheme="minorHAnsi"/>
                <w:sz w:val="20"/>
                <w:szCs w:val="20"/>
              </w:rPr>
              <w:t xml:space="preserve">formulár </w:t>
            </w:r>
            <w:proofErr w:type="spellStart"/>
            <w:r w:rsidR="005209CD" w:rsidRPr="006C4171">
              <w:rPr>
                <w:rFonts w:cstheme="minorHAnsi"/>
                <w:sz w:val="20"/>
                <w:szCs w:val="20"/>
              </w:rPr>
              <w:t>Ž</w:t>
            </w:r>
            <w:r w:rsidRPr="006C4171">
              <w:rPr>
                <w:rFonts w:cstheme="minorHAnsi"/>
                <w:sz w:val="20"/>
                <w:szCs w:val="20"/>
              </w:rPr>
              <w:t>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vrátane príloh </w:t>
            </w:r>
            <w:r w:rsidRPr="006C4171">
              <w:rPr>
                <w:rFonts w:cstheme="minorHAnsi"/>
                <w:b/>
                <w:sz w:val="20"/>
                <w:szCs w:val="20"/>
              </w:rPr>
              <w:t>elektronicky</w:t>
            </w:r>
            <w:r w:rsidR="006129DC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prostredníctvom verejnej časti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38"/>
            </w:r>
            <w:r w:rsidRPr="006C4171">
              <w:rPr>
                <w:rFonts w:cstheme="minorHAnsi"/>
                <w:sz w:val="20"/>
                <w:szCs w:val="20"/>
              </w:rPr>
              <w:t xml:space="preserve"> a elektronicky bez príloh</w:t>
            </w:r>
            <w:r w:rsidR="002138AE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prostredníctvom Ústredného portálu verejnej správy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39"/>
            </w:r>
            <w:r w:rsidRPr="006C4171">
              <w:rPr>
                <w:rFonts w:cstheme="minorHAnsi"/>
                <w:sz w:val="20"/>
                <w:szCs w:val="20"/>
              </w:rPr>
              <w:t>, podpísan</w:t>
            </w:r>
            <w:r w:rsidR="005209CD" w:rsidRPr="006C4171">
              <w:rPr>
                <w:rFonts w:cstheme="minorHAnsi"/>
                <w:sz w:val="20"/>
                <w:szCs w:val="20"/>
              </w:rPr>
              <w:t>ý</w:t>
            </w:r>
            <w:r w:rsidRPr="006C4171">
              <w:rPr>
                <w:rFonts w:cstheme="minorHAnsi"/>
                <w:sz w:val="20"/>
                <w:szCs w:val="20"/>
              </w:rPr>
              <w:t xml:space="preserve"> kvalifikovaným elektronickým podpisom, kvalifikovaným </w:t>
            </w:r>
            <w:r w:rsidRPr="006C4171">
              <w:rPr>
                <w:rFonts w:cstheme="minorHAnsi"/>
                <w:sz w:val="20"/>
                <w:szCs w:val="20"/>
              </w:rPr>
              <w:lastRenderedPageBreak/>
              <w:t xml:space="preserve">elektronickým podpisom s mandátnym certifikátom alebo kvalifikovanou elektronickou pečaťou. </w:t>
            </w:r>
          </w:p>
          <w:p w14:paraId="32514731" w14:textId="77777777" w:rsidR="008D65C4" w:rsidRPr="006C4171" w:rsidRDefault="008D65C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E1F8BFE" w14:textId="77777777" w:rsidR="009C167C" w:rsidRPr="006C4171" w:rsidRDefault="001A350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V osobitných prípadoch</w:t>
            </w:r>
            <w:r w:rsidR="002138AE" w:rsidRPr="006C4171">
              <w:rPr>
                <w:rFonts w:cstheme="minorHAnsi"/>
                <w:sz w:val="20"/>
                <w:szCs w:val="20"/>
              </w:rPr>
              <w:t xml:space="preserve">, za podmienok uvedených v časti „Spôsob podania </w:t>
            </w:r>
            <w:proofErr w:type="spellStart"/>
            <w:r w:rsidR="002138AE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2138AE" w:rsidRPr="006C4171">
              <w:rPr>
                <w:rFonts w:cstheme="minorHAnsi"/>
                <w:sz w:val="20"/>
                <w:szCs w:val="20"/>
              </w:rPr>
              <w:t>“,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(ak nie je možné podať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elektronicky alebo nie je možné prílohy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nahrať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do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Pr="006C4171">
              <w:rPr>
                <w:rFonts w:cstheme="minorHAnsi"/>
                <w:sz w:val="20"/>
                <w:szCs w:val="20"/>
              </w:rPr>
              <w:t xml:space="preserve"> a pod.) je žiadateľ oprávnený predložiť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1 x v listinnej podobe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a/alebo prílohy (môže využiť predloženie v listinnej podobe alebo v prípade potreby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na neprepisovateľnom elektronickom médiu</w:t>
            </w:r>
            <w:r w:rsidR="00FC30CD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napr. na</w:t>
            </w:r>
            <w:r w:rsidR="00296280" w:rsidRPr="006C4171">
              <w:rPr>
                <w:rFonts w:cstheme="minorHAnsi"/>
                <w:sz w:val="20"/>
                <w:szCs w:val="20"/>
              </w:rPr>
              <w:t xml:space="preserve"> CD/ DVD nosiči, USB)</w:t>
            </w:r>
            <w:r w:rsidR="00FC30CD" w:rsidRPr="006C4171">
              <w:rPr>
                <w:rFonts w:cstheme="minorHAnsi"/>
                <w:sz w:val="20"/>
                <w:szCs w:val="20"/>
              </w:rPr>
              <w:t>,</w:t>
            </w:r>
            <w:r w:rsidR="00296280" w:rsidRPr="006C4171">
              <w:rPr>
                <w:rFonts w:cstheme="minorHAnsi"/>
                <w:sz w:val="20"/>
                <w:szCs w:val="20"/>
              </w:rPr>
              <w:t xml:space="preserve"> na adresu</w:t>
            </w:r>
            <w:r w:rsidR="00AA3D6E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9C167C" w:rsidRPr="006C4171">
              <w:rPr>
                <w:rFonts w:cstheme="minorHAnsi"/>
                <w:sz w:val="20"/>
                <w:szCs w:val="20"/>
              </w:rPr>
              <w:t>poskytovateľa</w:t>
            </w:r>
            <w:r w:rsidR="00296280" w:rsidRPr="006C4171">
              <w:rPr>
                <w:rFonts w:cstheme="minorHAnsi"/>
                <w:sz w:val="20"/>
                <w:szCs w:val="20"/>
              </w:rPr>
              <w:t>:</w:t>
            </w:r>
          </w:p>
          <w:p w14:paraId="641DB033" w14:textId="443486AE" w:rsidR="001A3504" w:rsidRPr="006C4171" w:rsidRDefault="00296280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FD8FEF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Ministerstvo pôdohospodárstva a rozvoja vidieka Slovenskej republiky </w:t>
            </w:r>
          </w:p>
          <w:p w14:paraId="5787A3E2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Sekcia rozvoja vidieka a priamych platieb</w:t>
            </w:r>
          </w:p>
          <w:p w14:paraId="09A6E9B3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Dobrovičova 12</w:t>
            </w:r>
          </w:p>
          <w:p w14:paraId="63602E46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812 66 Bratislava </w:t>
            </w:r>
          </w:p>
          <w:p w14:paraId="7BDC20BF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6E1401D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Dokumenty predkladané v listinnej podobe je možné predložiť na vyššie uvedenú adresu jedným z nasledovných spôsobov: </w:t>
            </w:r>
          </w:p>
          <w:p w14:paraId="4A6574C6" w14:textId="6E365B4E" w:rsidR="00296280" w:rsidRPr="006C4171" w:rsidRDefault="00FC30CD" w:rsidP="00214202">
            <w:pPr>
              <w:pStyle w:val="Default"/>
              <w:numPr>
                <w:ilvl w:val="0"/>
                <w:numId w:val="26"/>
              </w:numPr>
              <w:ind w:left="606" w:hanging="28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sobne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pracovné dni do podateľne poskytovateľa v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čase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 – 11:30 a 12: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– 15: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0, 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 piatok 7:30 - 11:30 a 12:15 - 14:00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313D9A69" w14:textId="77777777" w:rsidR="00296280" w:rsidRPr="006C4171" w:rsidRDefault="00296280" w:rsidP="00214202">
            <w:pPr>
              <w:pStyle w:val="Default"/>
              <w:numPr>
                <w:ilvl w:val="0"/>
                <w:numId w:val="26"/>
              </w:numPr>
              <w:ind w:left="60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doporučenou poštou, </w:t>
            </w:r>
          </w:p>
          <w:p w14:paraId="235976C1" w14:textId="77777777" w:rsidR="00296280" w:rsidRPr="006C4171" w:rsidRDefault="00296280" w:rsidP="00214202">
            <w:pPr>
              <w:pStyle w:val="Default"/>
              <w:numPr>
                <w:ilvl w:val="0"/>
                <w:numId w:val="26"/>
              </w:numPr>
              <w:ind w:left="60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kuriérskou službou. </w:t>
            </w:r>
          </w:p>
          <w:p w14:paraId="3A2D7DF7" w14:textId="77777777" w:rsidR="001A06A7" w:rsidRPr="006C4171" w:rsidRDefault="001A06A7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0F9F92" w14:textId="1204BA6E" w:rsidR="001A3504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prípade, ak žiadateľ nepredloží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riadne a včas, resp. ak pretrvávajú pochybnosti o predložení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riadne a</w:t>
            </w:r>
            <w:r w:rsidR="002138A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včas</w:t>
            </w:r>
            <w:r w:rsidR="002138A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poskytovateľ zastaví konanie o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7E463AE1" w14:textId="2D14DA83" w:rsidR="00D03BBC" w:rsidRPr="006C4171" w:rsidRDefault="00D03BBC" w:rsidP="0029628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2138B7" w14:textId="77777777" w:rsidR="0027187C" w:rsidRPr="006C4171" w:rsidRDefault="0027187C"/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A3D6E" w:rsidRPr="006C4171" w14:paraId="1BE2401D" w14:textId="77777777" w:rsidTr="0096667D">
        <w:trPr>
          <w:trHeight w:hRule="exact" w:val="1028"/>
        </w:trPr>
        <w:tc>
          <w:tcPr>
            <w:tcW w:w="9781" w:type="dxa"/>
            <w:shd w:val="clear" w:color="auto" w:fill="E2EFD9" w:themeFill="accent6" w:themeFillTint="33"/>
          </w:tcPr>
          <w:p w14:paraId="6DA3D371" w14:textId="77777777" w:rsidR="00B247AD" w:rsidRPr="006C4171" w:rsidRDefault="00B247AD" w:rsidP="009C0EE9">
            <w:pPr>
              <w:tabs>
                <w:tab w:val="left" w:pos="1695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898C90" w14:textId="2DC4B015" w:rsidR="00AA3D6E" w:rsidRPr="006C4171" w:rsidRDefault="00AA3D6E" w:rsidP="009C0EE9">
            <w:pPr>
              <w:tabs>
                <w:tab w:val="left" w:pos="1695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Predpokladaná lehota na vydanie rozhodnutia v konaní o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AA3D6E" w:rsidRPr="006C4171" w14:paraId="2AAD3E79" w14:textId="77777777" w:rsidTr="0096667D">
        <w:tc>
          <w:tcPr>
            <w:tcW w:w="9781" w:type="dxa"/>
            <w:shd w:val="clear" w:color="auto" w:fill="auto"/>
          </w:tcPr>
          <w:p w14:paraId="51C25D2B" w14:textId="5EB3AEC6" w:rsidR="00AA3D6E" w:rsidRPr="006C4171" w:rsidRDefault="00AA3D6E" w:rsidP="008D65C4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Začatie konania o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2E44CB35" w14:textId="77777777" w:rsidR="008D65C4" w:rsidRPr="006C4171" w:rsidRDefault="008D65C4" w:rsidP="008D65C4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</w:p>
          <w:p w14:paraId="287D2326" w14:textId="3F1BF0EA" w:rsidR="00AA3D6E" w:rsidRPr="006C4171" w:rsidRDefault="001A3040" w:rsidP="00AA3D6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Konanie o 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sa začína doručením písomnej žiadosti </w:t>
            </w:r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(formulár </w:t>
            </w:r>
            <w:proofErr w:type="spellStart"/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)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poskytovateľovi na základe vyhlásenej výzvy.</w:t>
            </w:r>
            <w:r w:rsidR="00EF3BCF" w:rsidRPr="006C4171">
              <w:rPr>
                <w:rStyle w:val="Odkaznapoznmkupodiarou"/>
                <w:rFonts w:asciiTheme="minorHAnsi" w:hAnsiTheme="minorHAnsi" w:cstheme="minorHAnsi"/>
                <w:color w:val="auto"/>
                <w:sz w:val="20"/>
                <w:szCs w:val="20"/>
              </w:rPr>
              <w:footnoteReference w:id="40"/>
            </w:r>
          </w:p>
          <w:p w14:paraId="63BA2B30" w14:textId="77777777" w:rsidR="00AA3D6E" w:rsidRPr="006C4171" w:rsidRDefault="00AA3D6E" w:rsidP="00AA3D6E">
            <w:pPr>
              <w:pStyle w:val="Bezriadkovania"/>
              <w:rPr>
                <w:sz w:val="20"/>
                <w:szCs w:val="20"/>
              </w:rPr>
            </w:pPr>
          </w:p>
          <w:p w14:paraId="7817CE17" w14:textId="77777777" w:rsidR="00AA3D6E" w:rsidRPr="006C4171" w:rsidRDefault="00AA3D6E" w:rsidP="00AA3D6E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Za dátum predloženia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sa považuje dátum podania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do elektronickej schránky poskytovateľa, dátum odovzdania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do podateľne RO, alebo dátum odovzdania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na poštovú, resp. inú prepravu (napr. kuriérom). </w:t>
            </w:r>
          </w:p>
          <w:p w14:paraId="444A39A6" w14:textId="77777777" w:rsidR="00AA3D6E" w:rsidRPr="006C4171" w:rsidRDefault="00AA3D6E" w:rsidP="00AA3D6E">
            <w:p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Lehota na vydanie rozhodnutia o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ŽoNFP</w:t>
            </w:r>
            <w:proofErr w:type="spellEnd"/>
          </w:p>
          <w:p w14:paraId="23DC737C" w14:textId="77777777" w:rsidR="009C167C" w:rsidRPr="006C4171" w:rsidRDefault="00AA3D6E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Lehota na vydanie rozhodnutia je </w:t>
            </w:r>
            <w:r w:rsidR="00DA469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spravidla </w:t>
            </w:r>
            <w:r w:rsidR="002B6A0A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9</w:t>
            </w:r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0 pracovných dní od uzatvorenia príslušného </w:t>
            </w:r>
            <w:r w:rsidR="009C167C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hodnotiaceho </w:t>
            </w:r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kola výzvy, v rámci ktorého bola</w:t>
            </w:r>
            <w:r w:rsidR="00F33113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="00F33113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ŽoNFP</w:t>
            </w:r>
            <w:proofErr w:type="spellEnd"/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doručená poskytovateľovi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3B779A92" w14:textId="77777777" w:rsidR="009C167C" w:rsidRPr="006C4171" w:rsidRDefault="009C167C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5DB0632" w14:textId="450AE04C" w:rsidR="00AA3D6E" w:rsidRPr="006C4171" w:rsidRDefault="00DA469C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Lehota začína plynúť pracovným dňom nasledujúcim po termíne uzavretia</w:t>
            </w:r>
            <w:r w:rsidR="008D65C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hodnotiaceho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8D65C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kola.</w:t>
            </w:r>
          </w:p>
          <w:p w14:paraId="16E0B5E6" w14:textId="1A1DB630" w:rsidR="008D65C4" w:rsidRPr="006C4171" w:rsidRDefault="008D65C4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Lehota na vydanie rozhodnutia môže byť poskytovateľom predlžená. </w:t>
            </w:r>
          </w:p>
          <w:p w14:paraId="00E31E6B" w14:textId="77777777" w:rsidR="008D65C4" w:rsidRPr="006C4171" w:rsidRDefault="008D65C4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4C97535" w14:textId="01156197" w:rsidR="00CF1A25" w:rsidRPr="006C4171" w:rsidRDefault="00CF1A25" w:rsidP="00CF1A2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Žiadateľ je o výsledku konania o predloženej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informovaný rozhodnutím RO.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rámci tejto výzvy môže byť rozhodnuté v zmysle</w:t>
            </w:r>
            <w:r w:rsidRPr="006C4171"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§13 ods. 2</w:t>
            </w:r>
            <w:r w:rsidRPr="006C4171"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zákona 121/2022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Z.z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 o príspevkoch z fondov Európskej únie a o zmene a doplnení niektorých zákonov, nasledovne:</w:t>
            </w:r>
          </w:p>
          <w:p w14:paraId="70DC623D" w14:textId="61213381" w:rsidR="00D72ABB" w:rsidRPr="006C4171" w:rsidRDefault="000123ED" w:rsidP="00D72AB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Na základe skutočností zistených v rámci konania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vydá R</w:t>
            </w:r>
            <w:r w:rsidR="00CF1A25" w:rsidRPr="006C417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1B1AF14" w14:textId="78DD4D20" w:rsidR="00D72ABB" w:rsidRPr="006C4171" w:rsidRDefault="000123ED" w:rsidP="00CB5AF5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schválení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289678D8" w14:textId="03C28265" w:rsidR="00D72ABB" w:rsidRPr="006C4171" w:rsidRDefault="000123ED" w:rsidP="00CB5AF5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neschválení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3F1F8C7A" w14:textId="22C807E3" w:rsidR="00D72ABB" w:rsidRPr="006C4171" w:rsidRDefault="000123ED" w:rsidP="00D72ABB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zastavení konania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6EE3561F" w14:textId="77777777" w:rsidR="007077EF" w:rsidRPr="006C4171" w:rsidRDefault="007077EF" w:rsidP="007077EF">
            <w:pPr>
              <w:pStyle w:val="Default"/>
              <w:ind w:left="14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D5A7D49" w14:textId="44666CF8" w:rsidR="00C53457" w:rsidRPr="006C4171" w:rsidRDefault="00C53457" w:rsidP="00C5345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 lehoty na vydanie rozhodnutia sa nezapočítava doba potrebná na predloženie chýbajúcich náležitostí zo strany žiadateľa na základe výzvy zaslanej RO (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prerušuje sa v momente zaslania výzvy na doplnenie chýbajúcich náležitostí a začína plynúť momentom doručenia náležitostí na RO). RO si vyhradzuje právo na predĺženie lehoty na vydanie rozhodnutia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prípade nemožnosti ukončiť konanie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podľa predchádzajúcej vety. V prípade</w:t>
            </w:r>
          </w:p>
          <w:p w14:paraId="65DCCEDC" w14:textId="18B55A8F" w:rsidR="00C53457" w:rsidRPr="006C4171" w:rsidRDefault="00C53457" w:rsidP="00C5345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nedodržania, resp. predĺženia lehoty na ukončenie konania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RO informuje žiadateľov o dôvodoch nedodržania termínu, ako aj o novom predpokladanom termíne prostredníctvom informácie zverejnenej na webovom sídle </w:t>
            </w:r>
            <w:r w:rsidR="00B3714A">
              <w:fldChar w:fldCharType="begin"/>
            </w:r>
            <w:ins w:id="92" w:author="Používateľ" w:date="2025-10-29T12:25:00Z">
              <w:r w:rsidR="00146751">
                <w:instrText>HYPERLINK "http://www.mpsr.sk/"</w:instrText>
              </w:r>
            </w:ins>
            <w:del w:id="93" w:author="Používateľ" w:date="2025-10-29T12:23:00Z">
              <w:r w:rsidR="00B3714A" w:rsidDel="0001356F">
                <w:delInstrText xml:space="preserve"> HYPERLINK "http://www.mpsr.sk/"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www.mpsr.sk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 v ITMS20</w:t>
            </w:r>
            <w:r w:rsidR="00DA469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+ ako aj zaslaním informácie na kontaktné e-mailové adresy uvedené v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62F8CC66" w14:textId="77777777" w:rsidR="00C53457" w:rsidRPr="006C4171" w:rsidRDefault="00C53457" w:rsidP="00D72AB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2387354" w14:textId="0DCDC712" w:rsidR="00AA3D6E" w:rsidRPr="006C4171" w:rsidRDefault="00AA3D6E" w:rsidP="00CB5AF5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Podrobnosti o plynutí lehoty, jej pozastavení, resp. predĺžení sú uvedené v</w:t>
            </w:r>
            <w:r w:rsidR="006A1224" w:rsidRPr="006C4171">
              <w:rPr>
                <w:rFonts w:cstheme="minorHAnsi"/>
                <w:sz w:val="20"/>
                <w:szCs w:val="20"/>
              </w:rPr>
              <w:t> metodickom dokumente CKO</w:t>
            </w:r>
            <w:r w:rsidR="002E0505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kapitol</w:t>
            </w:r>
            <w:r w:rsidR="002E0505" w:rsidRPr="006C4171">
              <w:rPr>
                <w:rFonts w:cstheme="minorHAnsi"/>
                <w:sz w:val="20"/>
                <w:szCs w:val="20"/>
              </w:rPr>
              <w:t>a</w:t>
            </w:r>
            <w:r w:rsidRPr="006C4171">
              <w:rPr>
                <w:rFonts w:cstheme="minorHAnsi"/>
                <w:sz w:val="20"/>
                <w:szCs w:val="20"/>
              </w:rPr>
              <w:t xml:space="preserve"> 4</w:t>
            </w:r>
            <w:r w:rsidR="006079D4" w:rsidRPr="006C4171">
              <w:rPr>
                <w:sz w:val="20"/>
                <w:szCs w:val="20"/>
              </w:rPr>
              <w:t xml:space="preserve"> </w:t>
            </w:r>
            <w:r w:rsidR="00B3714A">
              <w:fldChar w:fldCharType="begin"/>
            </w:r>
            <w:ins w:id="94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95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="0073633E" w:rsidRPr="006C4171">
              <w:rPr>
                <w:rStyle w:val="Hypertextovprepojenie"/>
                <w:sz w:val="20"/>
                <w:szCs w:val="20"/>
              </w:rPr>
              <w:t xml:space="preserve">Všeobecnej informácie k predkladaniu a schvaľovaniu </w:t>
            </w:r>
            <w:proofErr w:type="spellStart"/>
            <w:r w:rsidR="0073633E" w:rsidRPr="006C4171">
              <w:rPr>
                <w:rStyle w:val="Hypertextovprepojenie"/>
                <w:sz w:val="20"/>
                <w:szCs w:val="20"/>
              </w:rPr>
              <w:t>ŽoNFP</w:t>
            </w:r>
            <w:proofErr w:type="spellEnd"/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="00CB5AF5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="005B0DC5" w:rsidRPr="006C4171">
              <w:rPr>
                <w:rFonts w:cstheme="minorHAnsi"/>
                <w:sz w:val="20"/>
                <w:szCs w:val="20"/>
              </w:rPr>
              <w:t>a v</w:t>
            </w:r>
            <w:r w:rsidR="005B0DC5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="005B0DC5" w:rsidRPr="006C4171">
              <w:rPr>
                <w:rFonts w:cstheme="minorHAnsi"/>
                <w:sz w:val="20"/>
                <w:szCs w:val="20"/>
              </w:rPr>
              <w:t>zákon</w:t>
            </w:r>
            <w:r w:rsidR="006129DC" w:rsidRPr="006C4171">
              <w:rPr>
                <w:rFonts w:cstheme="minorHAnsi"/>
                <w:sz w:val="20"/>
                <w:szCs w:val="20"/>
              </w:rPr>
              <w:t>e</w:t>
            </w:r>
            <w:r w:rsidR="005B0DC5" w:rsidRPr="006C4171">
              <w:rPr>
                <w:rFonts w:cstheme="minorHAnsi"/>
                <w:sz w:val="20"/>
                <w:szCs w:val="20"/>
              </w:rPr>
              <w:t xml:space="preserve"> o príspevkoch z fondov</w:t>
            </w:r>
            <w:r w:rsidR="006079D4"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53428372" w14:textId="4EF37BCD" w:rsidR="00B247AD" w:rsidRPr="006C4171" w:rsidRDefault="00B247AD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4F4C7F" w:rsidRPr="006C4171" w14:paraId="1C212BA5" w14:textId="77777777" w:rsidTr="00B22724">
        <w:trPr>
          <w:trHeight w:hRule="exact" w:val="489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B97DF0" w14:textId="6BACAEF8" w:rsidR="004F4C7F" w:rsidRPr="006C4171" w:rsidRDefault="004F4C7F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Ďalšie formálne náležitosti</w:t>
            </w:r>
          </w:p>
        </w:tc>
      </w:tr>
      <w:tr w:rsidR="004F4C7F" w:rsidRPr="006C4171" w14:paraId="674AEF3D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F94090C" w14:textId="77777777" w:rsidR="004F4C7F" w:rsidRPr="006C4171" w:rsidRDefault="004F4C7F" w:rsidP="007077EF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Využitie zásobníka projektov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74FB121" w14:textId="06763DE6" w:rsidR="00FD0501" w:rsidRPr="006C4171" w:rsidRDefault="00905E9B" w:rsidP="007077E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</w:rPr>
            </w:pPr>
            <w:r w:rsidRPr="006C4171">
              <w:rPr>
                <w:b/>
                <w:color w:val="000000" w:themeColor="text1"/>
                <w:sz w:val="20"/>
              </w:rPr>
              <w:t>Neuplatňuje sa</w:t>
            </w:r>
          </w:p>
        </w:tc>
      </w:tr>
      <w:tr w:rsidR="004F4C7F" w:rsidRPr="006C4171" w14:paraId="5CB4A761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0C8F677" w14:textId="77777777" w:rsidR="004F4C7F" w:rsidRPr="006C4171" w:rsidRDefault="004F4C7F" w:rsidP="004F4C7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Uzavretie zmluvy o NFP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78A3FE01" w14:textId="77777777" w:rsidR="004F4C7F" w:rsidRPr="006C4171" w:rsidRDefault="004F4C7F" w:rsidP="00B247A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u w:val="single"/>
              </w:rPr>
              <w:t xml:space="preserve">Zákonným predpokladom pre uzavretie zmluvy o NFP je: </w:t>
            </w:r>
          </w:p>
          <w:p w14:paraId="5E61729B" w14:textId="77777777" w:rsidR="007077EF" w:rsidRPr="006C4171" w:rsidRDefault="00901766" w:rsidP="00D72ABB">
            <w:pPr>
              <w:pStyle w:val="Bezriadkovania"/>
              <w:numPr>
                <w:ilvl w:val="0"/>
                <w:numId w:val="65"/>
              </w:numPr>
              <w:jc w:val="both"/>
              <w:rPr>
                <w:sz w:val="20"/>
              </w:rPr>
            </w:pPr>
            <w:r w:rsidRPr="006C4171">
              <w:rPr>
                <w:b/>
                <w:sz w:val="20"/>
                <w:u w:val="single"/>
              </w:rPr>
              <w:t>zápis žiadateľa a partnerov v projekte v registri partnerov verejného sektora</w:t>
            </w:r>
            <w:r w:rsidR="004F4C7F" w:rsidRPr="006C4171">
              <w:rPr>
                <w:b/>
                <w:sz w:val="20"/>
                <w:u w:val="single"/>
              </w:rPr>
              <w:t xml:space="preserve"> v zmysle osobitného predpisu</w:t>
            </w:r>
            <w:r w:rsidR="004F4C7F" w:rsidRPr="006C4171">
              <w:rPr>
                <w:rStyle w:val="Odkaznapoznmkupodiarou"/>
                <w:rFonts w:cstheme="minorHAnsi"/>
                <w:sz w:val="18"/>
              </w:rPr>
              <w:footnoteReference w:id="41"/>
            </w:r>
            <w:r w:rsidR="004F4C7F" w:rsidRPr="006C4171">
              <w:rPr>
                <w:sz w:val="20"/>
              </w:rPr>
              <w:t xml:space="preserve"> </w:t>
            </w:r>
          </w:p>
          <w:p w14:paraId="316DF60F" w14:textId="6AFF475C" w:rsidR="004F4C7F" w:rsidRPr="006C4171" w:rsidRDefault="004F4C7F" w:rsidP="007077EF">
            <w:pPr>
              <w:pStyle w:val="Bezriadkovania"/>
              <w:ind w:left="720"/>
              <w:jc w:val="both"/>
              <w:rPr>
                <w:sz w:val="20"/>
              </w:rPr>
            </w:pPr>
            <w:r w:rsidRPr="006C4171">
              <w:rPr>
                <w:sz w:val="20"/>
              </w:rPr>
              <w:t>(ak relevantné s ohľ</w:t>
            </w:r>
            <w:r w:rsidR="003A4520" w:rsidRPr="006C4171">
              <w:rPr>
                <w:sz w:val="20"/>
              </w:rPr>
              <w:t>adom na právnu formu žiadateľa)</w:t>
            </w:r>
          </w:p>
          <w:p w14:paraId="62857411" w14:textId="77777777" w:rsidR="003A4520" w:rsidRPr="006C4171" w:rsidRDefault="003A4520" w:rsidP="00B247AD">
            <w:pPr>
              <w:pStyle w:val="Bezriadkovania"/>
              <w:jc w:val="both"/>
              <w:rPr>
                <w:sz w:val="20"/>
              </w:rPr>
            </w:pPr>
          </w:p>
          <w:p w14:paraId="34C2891E" w14:textId="05022F09" w:rsidR="004F4C7F" w:rsidRPr="006C4171" w:rsidRDefault="004F4C7F" w:rsidP="00E96A87">
            <w:pPr>
              <w:pStyle w:val="Odsekzoznamu"/>
              <w:numPr>
                <w:ilvl w:val="0"/>
                <w:numId w:val="65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podmienka, že žiadateľ ani člen jeho štatutárneho alebo dozorného orgánu nebol právoplatne odsúdený za trestný čin subvenčného podvodu, trestný čin poškodzovania finančných záujmov Európskej únie, trestný čin machinácií pri VO a verejnej dražbe, trestný čin prijímania úplatku, trestný čin podplácania, trestný čin nepriamej korupcie alebo trestný čin prijatia a poskytnutia nenáležitej výhody</w:t>
            </w:r>
            <w:r w:rsidR="00FC30CD" w:rsidRPr="006C4171">
              <w:rPr>
                <w:rFonts w:cstheme="minorHAnsi"/>
                <w:sz w:val="20"/>
              </w:rPr>
              <w:t>.</w:t>
            </w:r>
            <w:r w:rsidR="009C5AE9" w:rsidRPr="006C4171">
              <w:rPr>
                <w:rFonts w:cstheme="minorHAnsi"/>
                <w:sz w:val="20"/>
              </w:rPr>
              <w:t xml:space="preserve"> (predložený register trestov nie starší ako 3 mesiace resp. údaje potrebné na vyžiadanie </w:t>
            </w:r>
            <w:r w:rsidR="00883927" w:rsidRPr="006C4171">
              <w:rPr>
                <w:rFonts w:cstheme="minorHAnsi"/>
                <w:sz w:val="20"/>
              </w:rPr>
              <w:t>z registra trestov zo strany poskytovateľa)</w:t>
            </w:r>
          </w:p>
          <w:p w14:paraId="1BA5A81C" w14:textId="51A160F0" w:rsidR="00901766" w:rsidRPr="006C4171" w:rsidRDefault="004F4C7F" w:rsidP="009C5AE9">
            <w:pPr>
              <w:pStyle w:val="TableParagraph"/>
              <w:spacing w:before="1"/>
              <w:ind w:right="94"/>
              <w:jc w:val="both"/>
              <w:rPr>
                <w:rFonts w:eastAsia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Procesný post</w:t>
            </w:r>
            <w:r w:rsidR="004F2A85" w:rsidRPr="006C4171">
              <w:rPr>
                <w:rFonts w:cstheme="minorHAnsi"/>
                <w:sz w:val="20"/>
              </w:rPr>
              <w:t>up pri uzatváraní zmluvy o NFP</w:t>
            </w:r>
            <w:r w:rsidRPr="006C4171">
              <w:rPr>
                <w:rFonts w:cstheme="minorHAnsi"/>
                <w:sz w:val="20"/>
              </w:rPr>
              <w:t>, je uvedený v</w:t>
            </w:r>
            <w:r w:rsidR="002E0505" w:rsidRPr="006C4171">
              <w:rPr>
                <w:rFonts w:cstheme="minorHAnsi"/>
                <w:sz w:val="20"/>
              </w:rPr>
              <w:t xml:space="preserve"> </w:t>
            </w:r>
            <w:r w:rsidR="002E0505" w:rsidRPr="006C4171">
              <w:rPr>
                <w:rFonts w:cstheme="minorHAnsi"/>
                <w:sz w:val="20"/>
                <w:szCs w:val="20"/>
              </w:rPr>
              <w:t>metodickom dokumente CKO, kapitola</w:t>
            </w:r>
            <w:r w:rsidRPr="006C4171">
              <w:rPr>
                <w:rFonts w:cstheme="minorHAnsi"/>
                <w:sz w:val="20"/>
              </w:rPr>
              <w:t xml:space="preserve"> 5</w:t>
            </w:r>
            <w:r w:rsidR="0073633E" w:rsidRPr="006C4171">
              <w:rPr>
                <w:rFonts w:cstheme="minorHAnsi"/>
                <w:sz w:val="20"/>
              </w:rPr>
              <w:t xml:space="preserve"> </w:t>
            </w:r>
            <w:r w:rsidR="00B3714A">
              <w:fldChar w:fldCharType="begin"/>
            </w:r>
            <w:ins w:id="96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97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="0073633E" w:rsidRPr="006C4171">
              <w:rPr>
                <w:rStyle w:val="Hypertextovprepojenie"/>
                <w:sz w:val="20"/>
                <w:szCs w:val="20"/>
              </w:rPr>
              <w:t xml:space="preserve">Všeobecnej informácie k predkladaniu a schvaľovaniu </w:t>
            </w:r>
            <w:proofErr w:type="spellStart"/>
            <w:r w:rsidR="0073633E" w:rsidRPr="006C4171">
              <w:rPr>
                <w:rStyle w:val="Hypertextovprepojenie"/>
                <w:sz w:val="20"/>
                <w:szCs w:val="20"/>
              </w:rPr>
              <w:t>ŽoNFP</w:t>
            </w:r>
            <w:proofErr w:type="spellEnd"/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="0073633E" w:rsidRPr="006C4171">
              <w:rPr>
                <w:sz w:val="20"/>
                <w:szCs w:val="20"/>
                <w:u w:val="single"/>
              </w:rPr>
              <w:t>.</w:t>
            </w:r>
          </w:p>
          <w:p w14:paraId="3D2EFC42" w14:textId="77777777" w:rsidR="00901766" w:rsidRPr="006C4171" w:rsidRDefault="00901766" w:rsidP="00B247A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</w:rPr>
            </w:pPr>
          </w:p>
          <w:p w14:paraId="119D5AE4" w14:textId="7E06A399" w:rsidR="004F4C7F" w:rsidRPr="006C4171" w:rsidRDefault="004F4C7F" w:rsidP="00FC30C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Vzor </w:t>
            </w:r>
            <w:r w:rsidR="00FC30CD" w:rsidRPr="006C4171">
              <w:rPr>
                <w:rFonts w:cstheme="minorHAnsi"/>
                <w:sz w:val="20"/>
              </w:rPr>
              <w:t>z</w:t>
            </w:r>
            <w:r w:rsidRPr="006C4171">
              <w:rPr>
                <w:rFonts w:cstheme="minorHAnsi"/>
                <w:sz w:val="20"/>
              </w:rPr>
              <w:t>mluvy o NFP je zverejnený na webovom sídle</w:t>
            </w:r>
            <w:r w:rsidR="0001499E" w:rsidRPr="006C4171">
              <w:rPr>
                <w:rFonts w:cstheme="minorHAnsi"/>
                <w:sz w:val="20"/>
              </w:rPr>
              <w:t xml:space="preserve"> CKO v sekcii metodické dokumenty CKO: </w:t>
            </w:r>
            <w:r w:rsidR="00B3714A">
              <w:fldChar w:fldCharType="begin"/>
            </w:r>
            <w:ins w:id="98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99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Vzor Zmluvy o poskytnut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í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 xml:space="preserve"> nen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á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vratn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é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ho finan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č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n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é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ho pr</w:t>
            </w:r>
            <w:r w:rsidR="00340B4B" w:rsidRPr="006C4171">
              <w:rPr>
                <w:rStyle w:val="Hypertextovprepojenie"/>
                <w:rFonts w:cstheme="minorHAnsi" w:hint="eastAsia"/>
                <w:sz w:val="20"/>
                <w:szCs w:val="20"/>
              </w:rPr>
              <w:t>í</w:t>
            </w:r>
            <w:r w:rsidR="00340B4B" w:rsidRPr="006C4171">
              <w:rPr>
                <w:rStyle w:val="Hypertextovprepojenie"/>
                <w:rFonts w:cstheme="minorHAnsi"/>
                <w:sz w:val="20"/>
                <w:szCs w:val="20"/>
              </w:rPr>
              <w:t>spevku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340B4B" w:rsidRPr="006C4171">
              <w:rPr>
                <w:rFonts w:cstheme="minorHAnsi"/>
                <w:b/>
                <w:bCs/>
                <w:color w:val="159DFD"/>
                <w:sz w:val="20"/>
                <w:szCs w:val="20"/>
              </w:rPr>
              <w:t>.</w:t>
            </w:r>
          </w:p>
        </w:tc>
      </w:tr>
      <w:tr w:rsidR="003A4520" w:rsidRPr="006C4171" w14:paraId="468B7B93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19862A2E" w14:textId="3A5A73D7" w:rsidR="003A4520" w:rsidRPr="006C4171" w:rsidRDefault="00FD5F15" w:rsidP="004F4C7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b/>
                <w:sz w:val="20"/>
              </w:rPr>
              <w:t>Spôsob financovania projektu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08854B7B" w14:textId="77777777" w:rsidR="00D72ABB" w:rsidRPr="006C4171" w:rsidRDefault="00FD5F15" w:rsidP="008D65C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 rámci poskytnutia súčinnosti pri príprave zmluvy o NFP má žiadateľ, ktorého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bola schválená v konaní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možnosť zvoliť si jeden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z nasledovných spôsobov financovania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:</w:t>
            </w:r>
          </w:p>
          <w:p w14:paraId="210DE3BC" w14:textId="08921093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predfinancovanie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</w:t>
            </w:r>
          </w:p>
          <w:p w14:paraId="1E02DFEE" w14:textId="77777777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zálohové platby, </w:t>
            </w:r>
          </w:p>
          <w:p w14:paraId="0F12ED9A" w14:textId="77777777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refundácia </w:t>
            </w:r>
          </w:p>
          <w:p w14:paraId="4B0CD671" w14:textId="5507AB72" w:rsidR="003A4520" w:rsidRPr="006C4171" w:rsidRDefault="00FD5F15" w:rsidP="00D72ABB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alebo ich kombinácia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súlade s aktuálne platnou verziu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B3714A">
              <w:fldChar w:fldCharType="begin"/>
            </w:r>
            <w:ins w:id="100" w:author="Používateľ" w:date="2025-10-29T12:25:00Z">
              <w:r w:rsidR="00146751">
                <w:instrText>HYPERLINK "https://www.mfsr.sk/sk/financne-vztahy-eu/povstupove-fondy-eu/programove-obdobie-2021-2027/prirucka-k-financnemu-riadeniu-fondov-eu-programove-obdobie-2021-2027/"</w:instrText>
              </w:r>
            </w:ins>
            <w:del w:id="101" w:author="Používateľ" w:date="2025-10-29T12:23:00Z">
              <w:r w:rsidR="00B3714A" w:rsidDel="0001356F">
                <w:delInstrText xml:space="preserve"> HYPERLINK "https://www.mfsr.sk/sk/financne-vztahy-eu/povstupove-fondy-eu/programove-obdobie-2021-2027/prirucka-k-financnemu-riadeniu-fondov-eu-programove-obdobie-2021-2027/"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iCs/>
                <w:color w:val="0070C0"/>
                <w:sz w:val="20"/>
                <w:szCs w:val="20"/>
              </w:rPr>
              <w:t>Príručky k finančnému riadeniu fondov EÚ na programové obdobie 2021 - 2027</w:t>
            </w:r>
            <w:r w:rsidR="00B3714A">
              <w:rPr>
                <w:rStyle w:val="Hypertextovprepojenie"/>
                <w:rFonts w:asciiTheme="minorHAnsi" w:hAnsiTheme="minorHAnsi" w:cstheme="minorHAnsi"/>
                <w:iCs/>
                <w:color w:val="0070C0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. </w:t>
            </w:r>
          </w:p>
        </w:tc>
      </w:tr>
    </w:tbl>
    <w:p w14:paraId="64743CB3" w14:textId="77777777" w:rsidR="00326D76" w:rsidRPr="006C4171" w:rsidRDefault="00326D76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2431AF96" w14:textId="77777777" w:rsidTr="00B22724">
        <w:trPr>
          <w:trHeight w:hRule="exact" w:val="619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8B5466" w14:textId="4FE66809" w:rsidR="00DF3D23" w:rsidRPr="006C4171" w:rsidRDefault="00DF3D23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lastRenderedPageBreak/>
              <w:t xml:space="preserve">Poskytovanie informácií k príprave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</w:p>
        </w:tc>
      </w:tr>
      <w:tr w:rsidR="00DF3D23" w:rsidRPr="006C4171" w14:paraId="06D7500B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129E1DD" w14:textId="77777777" w:rsidR="00DF3D23" w:rsidRPr="006C4171" w:rsidRDefault="00DF3D23" w:rsidP="00DF3D23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Kontaktné údaje poskytovateľa a spôsob komunikácie s poskytovateľom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5ECAA2FD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Hromadné poskytovanie údajov k výzve </w:t>
            </w:r>
          </w:p>
          <w:p w14:paraId="6F054975" w14:textId="271AF5A3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Informácie týkajúce sa tejto výzvy je možné získať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1C046E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38DFF428" w14:textId="77777777" w:rsidR="00DF3D23" w:rsidRPr="006C4171" w:rsidRDefault="00DF3D23" w:rsidP="00B247A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Takými údajmi sú</w:t>
            </w:r>
            <w:r w:rsidR="007C1F2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02A676AE" w14:textId="77777777" w:rsidR="00DF3D23" w:rsidRPr="006C4171" w:rsidRDefault="00DF3D23" w:rsidP="007077EF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výzva a jej prílohy, </w:t>
            </w:r>
          </w:p>
          <w:p w14:paraId="4723A403" w14:textId="77777777" w:rsidR="00DF3D23" w:rsidRPr="006C4171" w:rsidRDefault="00DF3D23" w:rsidP="00D72ABB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odpovede k často kladeným otázkam „Často kladené otázky (FAQ)“, </w:t>
            </w:r>
          </w:p>
          <w:p w14:paraId="3D57E6C7" w14:textId="4EF0E90A" w:rsidR="00DF3D23" w:rsidRPr="006C4171" w:rsidRDefault="00DF3D23" w:rsidP="00D72ABB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informácie o príprave informačných seminárov a informácie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 všetkých informačných aktivitách k predmetnej výzve, ktorých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sa žiadateľ môže zúčastniť. </w:t>
            </w:r>
          </w:p>
          <w:p w14:paraId="703D290C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55C9982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Individuálne poskytovanie údajov k výzve </w:t>
            </w:r>
          </w:p>
          <w:p w14:paraId="7C79FCA5" w14:textId="1BC40EBD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Žiadateľ je oprávnený predložiť poskytovateľovi individuálne otázky súvisiace s výzvou, resp. vypracovaním a predkladaním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jednou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 nasledovných foriem: </w:t>
            </w:r>
          </w:p>
          <w:p w14:paraId="6EDE3FD9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5F44560D" w14:textId="1FC05E2F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Telefonicky na čísle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+421</w:t>
            </w:r>
            <w:r w:rsidRPr="006C417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2 59266</w:t>
            </w:r>
            <w:r w:rsidR="00883927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279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nasledujúcich dňoch: </w:t>
            </w:r>
          </w:p>
          <w:p w14:paraId="5BA6120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pondelok, streda, piatok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čase od 9:00 – 11:00, </w:t>
            </w:r>
          </w:p>
          <w:p w14:paraId="0D0F7B0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utorok, štvrtok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 čase od 13:00 – 15:00.</w:t>
            </w:r>
          </w:p>
          <w:p w14:paraId="25F08501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72B44B1" w14:textId="772239FF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elektronickej podobe na e-mailovej adrese: </w:t>
            </w:r>
            <w:r w:rsidR="00B3714A">
              <w:fldChar w:fldCharType="begin"/>
            </w:r>
            <w:ins w:id="102" w:author="Používateľ" w:date="2025-10-29T12:25:00Z">
              <w:r w:rsidR="00146751">
                <w:instrText>HYPERLINK "mailto:prh@land.gov.sk"</w:instrText>
              </w:r>
            </w:ins>
            <w:del w:id="103" w:author="Používateľ" w:date="2025-10-29T12:23:00Z">
              <w:r w:rsidR="00B3714A" w:rsidDel="0001356F">
                <w:delInstrText xml:space="preserve"> HYPERLINK "mailto:prh@land.gov.sk"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>prh@land.gov.sk</w:t>
            </w:r>
            <w:r w:rsidR="00B3714A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fldChar w:fldCharType="end"/>
            </w:r>
            <w:r w:rsidR="007077EF"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1F6FF28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elektronickej podobe prostredníctvom e-schránky. </w:t>
            </w:r>
          </w:p>
          <w:p w14:paraId="2BA79EF6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listinnej podobe na adrese poskytovateľa: </w:t>
            </w:r>
          </w:p>
          <w:p w14:paraId="588A1FE7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Ministerstvo pôdohospodárstva a rozvoja vidieka Slovenskej republiky </w:t>
            </w:r>
          </w:p>
          <w:p w14:paraId="45F6C745" w14:textId="3C96DA42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Sekcia rozvoja vidieka a priamych platieb</w:t>
            </w:r>
          </w:p>
          <w:p w14:paraId="023FF30B" w14:textId="66A98D40" w:rsidR="00883927" w:rsidRPr="006C4171" w:rsidRDefault="00883927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odbor Programu Rybné hospodárstvo 2021-2027</w:t>
            </w:r>
          </w:p>
          <w:p w14:paraId="2747808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Dobrovičova 12</w:t>
            </w:r>
          </w:p>
          <w:p w14:paraId="7D1B7CE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812 66 Bratislava </w:t>
            </w:r>
          </w:p>
          <w:p w14:paraId="2294C341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01353C7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Otázky predložené písomne je potrebné označiť odkazom na túto výzvu (kódom výzvy PRH-MPRV-001-2024-DV-ENRAF), pričom otázka musí byť formulovaná jasne a zrozumiteľne. </w:t>
            </w:r>
          </w:p>
          <w:p w14:paraId="4081D7DA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5042A8E0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Záväznosť </w:t>
            </w:r>
          </w:p>
          <w:p w14:paraId="28557BAF" w14:textId="5586BB1F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Záväzný charakter majú informácie zverejnené v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na webovom sídle</w:t>
            </w:r>
            <w:r w:rsidR="00561AE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345626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poskytovateľa</w:t>
            </w:r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B3714A">
              <w:fldChar w:fldCharType="begin"/>
            </w:r>
            <w:ins w:id="104" w:author="Používateľ" w:date="2025-10-29T12:25:00Z">
              <w:r w:rsidR="00146751">
                <w:instrText>HYPERLINK "https://www.mpsr.sk/"</w:instrText>
              </w:r>
            </w:ins>
            <w:del w:id="105" w:author="Používateľ" w:date="2025-10-29T12:23:00Z">
              <w:r w:rsidR="00B3714A" w:rsidDel="0001356F">
                <w:delInstrText xml:space="preserve"> HYPERLINK "https://www.mpsr.sk/" </w:delInstrText>
              </w:r>
            </w:del>
            <w:r w:rsidR="00B3714A">
              <w:fldChar w:fldCharType="separate"/>
            </w:r>
            <w:r w:rsidR="002E0505"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https://www.mpsr.sk/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časti</w:t>
            </w:r>
            <w:r w:rsidR="00345626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561AE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„</w:t>
            </w:r>
            <w:r w:rsidR="00B3714A">
              <w:fldChar w:fldCharType="begin"/>
            </w:r>
            <w:ins w:id="106" w:author="Používateľ" w:date="2025-10-29T12:25:00Z">
              <w:r w:rsidR="00146751">
                <w:instrText>HYPERLINK "https://www.mpsr.sk/rozvoj-vidieka-a-priame-platby-rybne-hospodarstvo/prh-2021-2027/1-43-1510"</w:instrText>
              </w:r>
            </w:ins>
            <w:del w:id="107" w:author="Používateľ" w:date="2025-10-29T12:23:00Z">
              <w:r w:rsidR="00B3714A" w:rsidDel="0001356F">
                <w:delInstrText xml:space="preserve"> HYPERLINK "https://www.mpsr.sk/rozvoj-vidieka-a-priame-platby-rybne-hospodarstvo/prh-2021-2027/1-43-1510" </w:delInstrText>
              </w:r>
            </w:del>
            <w:r w:rsidR="00B3714A">
              <w:fldChar w:fldCharType="separate"/>
            </w:r>
            <w:r w:rsidR="00345626"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>Aktuálne výzvy</w:t>
            </w:r>
            <w:r w:rsidR="00B3714A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fldChar w:fldCharType="end"/>
            </w:r>
            <w:r w:rsidR="00345626"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>“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ako aj informácie poskytnuté poskytovateľom písomnou formou (elektronicky alebo listinne). </w:t>
            </w:r>
          </w:p>
          <w:p w14:paraId="7276A809" w14:textId="77777777" w:rsidR="007C1F2D" w:rsidRPr="006C4171" w:rsidRDefault="007C1F2D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D195BB4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Informácie poskytnuté poskytovateľom verbálnym spôsobom (telefonicky alebo osobne) nie je možné považovať za záväzné a odvolávať sa na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60DFDABC" w14:textId="0D540C6A" w:rsidR="00DF3D23" w:rsidRPr="006C4171" w:rsidRDefault="00DF3D23" w:rsidP="00E96A87">
            <w:pPr>
              <w:numPr>
                <w:ilvl w:val="0"/>
                <w:numId w:val="67"/>
              </w:numPr>
              <w:tabs>
                <w:tab w:val="left" w:pos="1695"/>
              </w:tabs>
              <w:spacing w:before="120" w:after="120" w:line="276" w:lineRule="auto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Poskytovanie informácií a komunikácia s poskytovateľom je ďalej upravená v </w:t>
            </w:r>
            <w:r w:rsidR="005723CC" w:rsidRPr="006C4171">
              <w:rPr>
                <w:rFonts w:cstheme="minorHAnsi"/>
                <w:sz w:val="20"/>
                <w:szCs w:val="20"/>
              </w:rPr>
              <w:t xml:space="preserve">metodickom dokumente CKO, </w:t>
            </w:r>
            <w:r w:rsidRPr="006C4171">
              <w:rPr>
                <w:rFonts w:cstheme="minorHAnsi"/>
                <w:sz w:val="20"/>
                <w:szCs w:val="20"/>
              </w:rPr>
              <w:t>kapitol</w:t>
            </w:r>
            <w:r w:rsidR="005723CC" w:rsidRPr="006C4171">
              <w:rPr>
                <w:rFonts w:cstheme="minorHAnsi"/>
                <w:sz w:val="20"/>
                <w:szCs w:val="20"/>
              </w:rPr>
              <w:t>a</w:t>
            </w:r>
            <w:r w:rsidRPr="006C4171">
              <w:rPr>
                <w:rFonts w:cstheme="minorHAnsi"/>
                <w:sz w:val="20"/>
                <w:szCs w:val="20"/>
              </w:rPr>
              <w:t xml:space="preserve"> 6 </w:t>
            </w:r>
            <w:r w:rsidR="00B3714A">
              <w:fldChar w:fldCharType="begin"/>
            </w:r>
            <w:ins w:id="108" w:author="Používateľ" w:date="2025-10-29T12:25:00Z">
              <w:r w:rsidR="00146751">
                <w:instrText>HYPERLINK "https://eurofondy.gov.sk/dokumenty-a-publikacie/metodicke-dokumenty/metodicke-dokumenty-cko/"</w:instrText>
              </w:r>
            </w:ins>
            <w:del w:id="109" w:author="Používateľ" w:date="2025-10-29T12:23:00Z">
              <w:r w:rsidR="00B3714A" w:rsidDel="0001356F">
                <w:delInstrText xml:space="preserve"> HYPERLINK "https://eurofondy.gov.sk/dokumenty-a-publikacie/metodicke-dokumenty/metodicke-dokumenty-cko/" </w:delInstrText>
              </w:r>
            </w:del>
            <w:r w:rsidR="00B3714A">
              <w:fldChar w:fldCharType="separate"/>
            </w:r>
            <w:r w:rsidR="00ED51C5" w:rsidRPr="006C4171">
              <w:rPr>
                <w:rStyle w:val="Hypertextovprepojenie"/>
                <w:sz w:val="20"/>
                <w:szCs w:val="20"/>
              </w:rPr>
              <w:t xml:space="preserve">Všeobecnej informácie k predkladaniu a schvaľovaniu </w:t>
            </w:r>
            <w:proofErr w:type="spellStart"/>
            <w:r w:rsidR="00ED51C5" w:rsidRPr="006C4171">
              <w:rPr>
                <w:rStyle w:val="Hypertextovprepojenie"/>
                <w:sz w:val="20"/>
                <w:szCs w:val="20"/>
              </w:rPr>
              <w:t>ŽoNFP</w:t>
            </w:r>
            <w:proofErr w:type="spellEnd"/>
            <w:r w:rsidR="00B3714A">
              <w:rPr>
                <w:rStyle w:val="Hypertextovprepojenie"/>
                <w:sz w:val="20"/>
                <w:szCs w:val="20"/>
              </w:rPr>
              <w:fldChar w:fldCharType="end"/>
            </w:r>
            <w:r w:rsidRPr="006C417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.</w:t>
            </w:r>
          </w:p>
        </w:tc>
      </w:tr>
    </w:tbl>
    <w:p w14:paraId="43FA3EAD" w14:textId="3A614724" w:rsidR="00326D76" w:rsidRPr="006C4171" w:rsidRDefault="00326D76" w:rsidP="001C046E">
      <w:pPr>
        <w:spacing w:after="0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212D9CF8" w14:textId="77777777" w:rsidTr="001C046E">
        <w:trPr>
          <w:trHeight w:hRule="exact" w:val="498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1C6A7B" w14:textId="50AFC268" w:rsidR="00DF3D23" w:rsidRPr="006C4171" w:rsidRDefault="00DF3D23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Identifikácia synergických a komplementárnych účinkov</w:t>
            </w:r>
          </w:p>
        </w:tc>
      </w:tr>
      <w:tr w:rsidR="00DF3D23" w:rsidRPr="006C4171" w14:paraId="217E6503" w14:textId="77777777" w:rsidTr="001C046E">
        <w:trPr>
          <w:trHeight w:val="458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6DEB96FB" w14:textId="77777777" w:rsidR="00DF3D23" w:rsidRPr="006C4171" w:rsidRDefault="00DF3D23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lastRenderedPageBreak/>
              <w:t>Synergické a komplementárne účinky</w:t>
            </w:r>
          </w:p>
        </w:tc>
        <w:tc>
          <w:tcPr>
            <w:tcW w:w="6350" w:type="dxa"/>
            <w:shd w:val="clear" w:color="auto" w:fill="auto"/>
          </w:tcPr>
          <w:p w14:paraId="020C0091" w14:textId="5196DC96" w:rsidR="00DF3D23" w:rsidRPr="006C4171" w:rsidRDefault="00DF3D23" w:rsidP="00514FBA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Synergické a komplementárne účinky sú identifikované v </w:t>
            </w:r>
            <w:r w:rsidR="00470FD5" w:rsidRPr="006C4171">
              <w:rPr>
                <w:rFonts w:cstheme="minorHAnsi"/>
                <w:b/>
                <w:sz w:val="20"/>
              </w:rPr>
              <w:t>P</w:t>
            </w:r>
            <w:r w:rsidRPr="006C4171">
              <w:rPr>
                <w:rFonts w:cstheme="minorHAnsi"/>
                <w:b/>
                <w:sz w:val="20"/>
              </w:rPr>
              <w:t xml:space="preserve">rílohe č. 8 </w:t>
            </w:r>
            <w:r w:rsidR="00ED51C5" w:rsidRPr="006C4171">
              <w:rPr>
                <w:rFonts w:cstheme="minorHAnsi"/>
                <w:b/>
                <w:sz w:val="20"/>
              </w:rPr>
              <w:t xml:space="preserve">Výzvy -  </w:t>
            </w:r>
            <w:r w:rsidR="00514FBA" w:rsidRPr="006C4171">
              <w:rPr>
                <w:rFonts w:cstheme="minorHAnsi"/>
                <w:b/>
                <w:sz w:val="20"/>
              </w:rPr>
              <w:t xml:space="preserve">Synergické a komplementárne účinky </w:t>
            </w:r>
          </w:p>
        </w:tc>
      </w:tr>
    </w:tbl>
    <w:p w14:paraId="08F5EFA0" w14:textId="77777777" w:rsidR="00DF3D23" w:rsidRPr="006C4171" w:rsidRDefault="00DF3D23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52ED19EC" w14:textId="77777777" w:rsidTr="001C046E">
        <w:trPr>
          <w:trHeight w:hRule="exact" w:val="598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F674D6" w14:textId="18ACCCA9" w:rsidR="00DF3D23" w:rsidRPr="006C4171" w:rsidRDefault="00DF3D23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Zmena a zrušenie výzvy</w:t>
            </w:r>
          </w:p>
        </w:tc>
      </w:tr>
      <w:tr w:rsidR="00CE06CD" w:rsidRPr="006C4171" w14:paraId="7196DEC5" w14:textId="77777777" w:rsidTr="00CE06CD">
        <w:trPr>
          <w:trHeight w:hRule="exact" w:val="1096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46F4" w14:textId="01CE8CC0" w:rsidR="00CE06CD" w:rsidRPr="006C4171" w:rsidRDefault="00CE06CD" w:rsidP="00B247AD">
            <w:pPr>
              <w:tabs>
                <w:tab w:val="left" w:pos="1695"/>
              </w:tabs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 nevyhnutných prípadoch, kedy nie je možné konať o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predložených na základe pôvodne vyhlásenej výzvy alebo je zmena potrebná za účelom jej optimalizácie, resp. vhodnejšieho nastavenia, je poskytovateľ oprávnený </w:t>
            </w:r>
            <w:r w:rsidR="00B247AD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v súlade s § 14 ods. 4 až 7 Zákona o príspevkoch z</w:t>
            </w:r>
            <w:r w:rsidR="00FC30CD" w:rsidRPr="006C4171">
              <w:rPr>
                <w:rFonts w:cstheme="minorHAnsi"/>
                <w:sz w:val="20"/>
              </w:rPr>
              <w:t> </w:t>
            </w:r>
            <w:r w:rsidRPr="006C4171">
              <w:rPr>
                <w:rFonts w:cstheme="minorHAnsi"/>
                <w:sz w:val="20"/>
              </w:rPr>
              <w:t>fondov</w:t>
            </w:r>
            <w:r w:rsidR="00FC30CD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výzvu zmeniť alebo zrušiť.</w:t>
            </w:r>
          </w:p>
        </w:tc>
      </w:tr>
      <w:tr w:rsidR="00DF3D23" w:rsidRPr="006C4171" w14:paraId="1FF2C092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3ED2D91" w14:textId="77777777" w:rsidR="00DF3D23" w:rsidRPr="006C4171" w:rsidRDefault="00CE06CD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Posúdenie potreby zmeny/zrušenia výzvy</w:t>
            </w:r>
          </w:p>
        </w:tc>
        <w:tc>
          <w:tcPr>
            <w:tcW w:w="6350" w:type="dxa"/>
            <w:shd w:val="clear" w:color="auto" w:fill="auto"/>
          </w:tcPr>
          <w:p w14:paraId="7CF9F335" w14:textId="62967F56" w:rsidR="00CE06CD" w:rsidRPr="006C4171" w:rsidRDefault="00CE06CD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 prípade legislatívnych zmien (novelizácia existujúceho všeobecne záväzného právneho predpisu</w:t>
            </w:r>
            <w:r w:rsidR="00FC30C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alebo vydanie nového všeobecne záväzného právneho predpisu), ktoré majú alebo môžu mať vplyv na zmenu PPP,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predpokladu, že v dôsledku legislatívnych zmien nedôjde k zmene vecnej podstaty PPP. Poskytovateľ </w:t>
            </w:r>
            <w:r w:rsidR="00D35D9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legislatívnych zmien v takom prípade posudzuje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podľa aktuálne platného právneho predpisu, rešpektujúc prechodné ustanovenia všeobecne záväzného právneho predpisu. V prípade, ak legislatívne zmeny vyvolajú potrebu zmeny v PPP, poskytovateľ v nadväznosti na ich posúdenie rozhodne o potrebe zmeny alebo zrušeni</w:t>
            </w:r>
            <w:r w:rsidR="00143D73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výzvy. </w:t>
            </w:r>
          </w:p>
          <w:p w14:paraId="1BF428CC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00CDED5C" w14:textId="0CC5E774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zmien spojených s predkladaním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(napr. zmeny v technickom spôsobe vypĺňania jednotlivých častí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),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 o relevantných technických postupoch bude poskytovateľ žiadateľov informovať. </w:t>
            </w:r>
          </w:p>
          <w:p w14:paraId="77178E54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identifikácie chýb v písaní, v počtoch alebo iných zrejmých nesprávností (napr. vyplývajúce z potreby úpravy technických náležitostí vybraných vzorových formulárov príloh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alebo iných častí výzvy alebo dokumentov týkajúcich sa výzvy)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 o vykonaných opravách/úpravách bude poskytovateľ žiadateľov informovať. </w:t>
            </w:r>
          </w:p>
          <w:p w14:paraId="5DBC174A" w14:textId="77777777" w:rsidR="00CE06CD" w:rsidRPr="006C4171" w:rsidRDefault="00CE06CD" w:rsidP="00CE06CD">
            <w:pPr>
              <w:pStyle w:val="Bezriadkovania"/>
            </w:pPr>
          </w:p>
          <w:p w14:paraId="13D6511F" w14:textId="33805A74" w:rsidR="00DF3D23" w:rsidRPr="006C4171" w:rsidRDefault="00CE06CD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Informovanie žiadateľov poskytovateľ realizuje prostredníctvom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="005723CC" w:rsidRPr="006C4171">
              <w:rPr>
                <w:rFonts w:cstheme="minorHAnsi"/>
                <w:sz w:val="20"/>
                <w:szCs w:val="20"/>
              </w:rPr>
              <w:t xml:space="preserve"> a zverejnením na svojom webovom sídle </w:t>
            </w:r>
            <w:r w:rsidR="00B3714A">
              <w:fldChar w:fldCharType="begin"/>
            </w:r>
            <w:ins w:id="110" w:author="Používateľ" w:date="2025-10-29T12:25:00Z">
              <w:r w:rsidR="00146751">
                <w:instrText>HYPERLINK "https://www.mpsr.sk/"</w:instrText>
              </w:r>
            </w:ins>
            <w:del w:id="111" w:author="Používateľ" w:date="2025-10-29T12:23:00Z">
              <w:r w:rsidR="00B3714A" w:rsidDel="0001356F">
                <w:delInstrText xml:space="preserve"> HYPERLINK "https://www.mpsr.sk/" </w:delInstrText>
              </w:r>
            </w:del>
            <w:r w:rsidR="00B3714A">
              <w:fldChar w:fldCharType="separate"/>
            </w:r>
            <w:r w:rsidR="005723CC" w:rsidRPr="006C4171">
              <w:rPr>
                <w:rStyle w:val="Hypertextovprepojenie"/>
                <w:rFonts w:cstheme="minorHAnsi"/>
                <w:sz w:val="20"/>
                <w:szCs w:val="20"/>
              </w:rPr>
              <w:t>https://www.mpsr.sk/</w:t>
            </w:r>
            <w:r w:rsidR="00B3714A">
              <w:rPr>
                <w:rStyle w:val="Hypertextovprepojenie"/>
                <w:rFonts w:cstheme="minorHAnsi"/>
                <w:sz w:val="20"/>
                <w:szCs w:val="20"/>
              </w:rPr>
              <w:fldChar w:fldCharType="end"/>
            </w:r>
            <w:r w:rsidR="005723CC" w:rsidRPr="006C4171">
              <w:rPr>
                <w:rFonts w:cstheme="minorHAnsi"/>
                <w:sz w:val="20"/>
                <w:szCs w:val="20"/>
              </w:rPr>
              <w:t xml:space="preserve"> v časti „</w:t>
            </w:r>
            <w:r w:rsidR="00B3714A">
              <w:fldChar w:fldCharType="begin"/>
            </w:r>
            <w:ins w:id="112" w:author="Používateľ" w:date="2025-10-29T12:25:00Z">
              <w:r w:rsidR="00146751">
                <w:instrText>HYPERLINK "https://www.mpsr.sk/rozvoj-vidieka-a-priame-platby-rybne-hospodarstvo/prh-2021-2027/1-43-1510"</w:instrText>
              </w:r>
            </w:ins>
            <w:del w:id="113" w:author="Používateľ" w:date="2025-10-29T12:23:00Z">
              <w:r w:rsidR="00B3714A" w:rsidDel="0001356F">
                <w:delInstrText xml:space="preserve"> HYPERLINK "https://www.mpsr.sk/rozvoj-vidieka-a-priame-platby-rybne-hospodarstvo/prh-2021-2027/1-43-1510" </w:delInstrText>
              </w:r>
            </w:del>
            <w:r w:rsidR="00B3714A">
              <w:fldChar w:fldCharType="separate"/>
            </w:r>
            <w:r w:rsidR="005723CC" w:rsidRPr="006C4171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t>Aktuálne výzvy</w:t>
            </w:r>
            <w:r w:rsidR="00B3714A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fldChar w:fldCharType="end"/>
            </w:r>
            <w:r w:rsidR="005723CC" w:rsidRPr="006C4171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t>“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E06CD" w:rsidRPr="006C4171" w14:paraId="522D5580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ED25E42" w14:textId="77777777" w:rsidR="00CE06CD" w:rsidRPr="006C4171" w:rsidRDefault="00CE06CD" w:rsidP="00CE06CD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Zmena výzvy </w:t>
            </w:r>
          </w:p>
        </w:tc>
        <w:tc>
          <w:tcPr>
            <w:tcW w:w="6350" w:type="dxa"/>
            <w:shd w:val="clear" w:color="auto" w:fill="auto"/>
          </w:tcPr>
          <w:p w14:paraId="5EB8E7A9" w14:textId="555DE50B" w:rsidR="000617C0" w:rsidRPr="006C4171" w:rsidRDefault="003E004E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je oprávnený vykonať zmeny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súlade s § 14 ods. 4 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 6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zákona o príspevkoch z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fondov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2CF3E10C" w14:textId="77777777" w:rsidR="003E004E" w:rsidRPr="006C4171" w:rsidRDefault="003E004E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FBAE307" w14:textId="400C08B1" w:rsidR="003E004E" w:rsidRPr="006C4171" w:rsidRDefault="003E004E" w:rsidP="003E004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Informáciu o zmene výzvy vrátane zdôvodnenia tejto zmeny zverejní poskytovateľ prostredníctvom 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ITMS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podľa § 48 zákona o príspevkoch z fondov.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 </w:t>
            </w:r>
          </w:p>
          <w:p w14:paraId="6B3E3F5B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E118390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Poskytovateľ je oprávnený zmeniť výzvu aj viackrát. </w:t>
            </w:r>
          </w:p>
          <w:p w14:paraId="10F10EBF" w14:textId="77777777" w:rsidR="00CE06CD" w:rsidRPr="006C4171" w:rsidRDefault="00CE06CD" w:rsidP="00CE06CD">
            <w:pPr>
              <w:pStyle w:val="Bezriadkovania"/>
              <w:rPr>
                <w:sz w:val="20"/>
                <w:szCs w:val="20"/>
              </w:rPr>
            </w:pPr>
          </w:p>
          <w:p w14:paraId="0ACF6A4A" w14:textId="6DEF8441" w:rsidR="00CE06CD" w:rsidRPr="006C4171" w:rsidRDefault="00CE06CD" w:rsidP="00CE06CD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Pri zmene výzvy musia byť dodržané princípy podľa § 2 ods. 2 zákona </w:t>
            </w:r>
            <w:r w:rsidR="00D35D9B" w:rsidRPr="006C4171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o príspevkoch z fondov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  <w:r w:rsidRPr="006C4171">
              <w:rPr>
                <w:sz w:val="20"/>
                <w:szCs w:val="20"/>
              </w:rPr>
              <w:t xml:space="preserve"> </w:t>
            </w:r>
          </w:p>
        </w:tc>
      </w:tr>
      <w:tr w:rsidR="00CE06CD" w:rsidRPr="006C4171" w14:paraId="732F4CD2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035E751" w14:textId="77777777" w:rsidR="00CE06CD" w:rsidRPr="006C4171" w:rsidRDefault="00E77B8B" w:rsidP="002E5624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Postup vo vzťahu k žiadateľovi pri zmena výzvy</w:t>
            </w:r>
          </w:p>
        </w:tc>
        <w:tc>
          <w:tcPr>
            <w:tcW w:w="6350" w:type="dxa"/>
            <w:shd w:val="clear" w:color="auto" w:fill="auto"/>
          </w:tcPr>
          <w:p w14:paraId="1EF7E3C5" w14:textId="170CB332" w:rsidR="00E77B8B" w:rsidRPr="006C4171" w:rsidRDefault="00E77B8B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umožní žiadateľom v primeranej lehote (nie kratšej ako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10 pracovných dní) doplniť alebo zmeniť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 termínu </w:t>
            </w:r>
            <w:r w:rsidR="006C193A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vyhlásenia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zmeny výzvy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o ktorých ešte nerozhodol, ak ide o takú zmenu, ktorou</w:t>
            </w:r>
            <w:r w:rsidR="006C193A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môžu byť skôr predložené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dotknuté</w:t>
            </w:r>
            <w:r w:rsidR="00A25D8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zároveň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sa zmena výzvy týka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aj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ktoré boli predložené pred vykonaním zmeny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týmto účelom písomne informuje žiadateľa. </w:t>
            </w:r>
          </w:p>
          <w:p w14:paraId="26E9D223" w14:textId="77777777" w:rsidR="00CE06CD" w:rsidRPr="006C4171" w:rsidRDefault="00E77B8B" w:rsidP="00E96A87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 xml:space="preserve">Rozhodnutia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vydané pred zmenou výzvy nie sú zmenou výzvy dotknuté.</w:t>
            </w:r>
          </w:p>
        </w:tc>
      </w:tr>
      <w:tr w:rsidR="00CE06CD" w:rsidRPr="006C4171" w14:paraId="2139CD7E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78A318C2" w14:textId="77777777" w:rsidR="00CE06CD" w:rsidRPr="006C4171" w:rsidRDefault="00E77B8B" w:rsidP="002E5624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lastRenderedPageBreak/>
              <w:t>Zrušenie výzvy</w:t>
            </w:r>
          </w:p>
        </w:tc>
        <w:tc>
          <w:tcPr>
            <w:tcW w:w="6350" w:type="dxa"/>
            <w:shd w:val="clear" w:color="auto" w:fill="auto"/>
          </w:tcPr>
          <w:p w14:paraId="23F9D013" w14:textId="379B4C8C" w:rsidR="00E77B8B" w:rsidRPr="006C4171" w:rsidRDefault="00E77B8B" w:rsidP="00D35D9B">
            <w:pPr>
              <w:pStyle w:val="Bezriadkovania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Poskytovateľ zruší výzvu, ak z objektívnych dôvodov nie je možné financovať projekty na základe výzvy. </w:t>
            </w:r>
          </w:p>
          <w:p w14:paraId="5BD460BD" w14:textId="77777777" w:rsidR="00A629DE" w:rsidRPr="006C4171" w:rsidRDefault="00A629DE" w:rsidP="00D35D9B">
            <w:pPr>
              <w:pStyle w:val="Bezriadkovania"/>
              <w:jc w:val="both"/>
              <w:rPr>
                <w:sz w:val="20"/>
              </w:rPr>
            </w:pPr>
          </w:p>
          <w:p w14:paraId="41B03DA5" w14:textId="45EFFCB3" w:rsidR="00CE06CD" w:rsidRPr="006C4171" w:rsidRDefault="00E77B8B" w:rsidP="00E96A87">
            <w:pPr>
              <w:pStyle w:val="Bezriadkovania"/>
              <w:spacing w:after="240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 xml:space="preserve">Výzvu je možné zmeniť alebo zrušiť aj po </w:t>
            </w:r>
            <w:r w:rsidR="005C2900" w:rsidRPr="006C4171">
              <w:rPr>
                <w:b/>
                <w:sz w:val="20"/>
              </w:rPr>
              <w:t xml:space="preserve">oznámení termínu jej </w:t>
            </w:r>
            <w:r w:rsidRPr="006C4171">
              <w:rPr>
                <w:b/>
                <w:sz w:val="20"/>
              </w:rPr>
              <w:t>uzavret</w:t>
            </w:r>
            <w:r w:rsidR="005C2900" w:rsidRPr="006C4171">
              <w:rPr>
                <w:b/>
                <w:sz w:val="20"/>
              </w:rPr>
              <w:t>ia</w:t>
            </w:r>
            <w:r w:rsidRPr="006C4171">
              <w:rPr>
                <w:b/>
                <w:sz w:val="20"/>
              </w:rPr>
              <w:t>.</w:t>
            </w:r>
          </w:p>
        </w:tc>
      </w:tr>
      <w:tr w:rsidR="00CE06CD" w:rsidRPr="006C4171" w14:paraId="7E878143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18D197D" w14:textId="77777777" w:rsidR="00CE06CD" w:rsidRPr="006C4171" w:rsidRDefault="00E77B8B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Postup vo vzťahu k žiadateľovi pri zrušení výzvy</w:t>
            </w:r>
          </w:p>
        </w:tc>
        <w:tc>
          <w:tcPr>
            <w:tcW w:w="6350" w:type="dxa"/>
            <w:shd w:val="clear" w:color="auto" w:fill="auto"/>
          </w:tcPr>
          <w:p w14:paraId="5D17AB86" w14:textId="77777777" w:rsidR="002E5624" w:rsidRPr="006C4171" w:rsidRDefault="002E5624" w:rsidP="00D35D9B">
            <w:pPr>
              <w:pStyle w:val="Bezriadkovania"/>
              <w:jc w:val="both"/>
              <w:rPr>
                <w:sz w:val="20"/>
                <w:szCs w:val="20"/>
              </w:rPr>
            </w:pP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predložené do dátumu zrušenia výzvy, o ktorých poskytovateľ nerozhodol, vráti žiadateľom.</w:t>
            </w:r>
          </w:p>
          <w:p w14:paraId="701C08B8" w14:textId="77777777" w:rsidR="00CE06CD" w:rsidRPr="006C4171" w:rsidRDefault="002E5624" w:rsidP="00D35D9B">
            <w:pPr>
              <w:pStyle w:val="Bezriadkovania"/>
              <w:spacing w:after="240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Rozhodnutia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vydané pred zrušením výzvy nie sú zrušením výzvy dotknuté.</w:t>
            </w:r>
          </w:p>
        </w:tc>
      </w:tr>
      <w:tr w:rsidR="00CE06CD" w:rsidRPr="006C4171" w14:paraId="5A10B5C0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F76E273" w14:textId="77777777" w:rsidR="00CE06CD" w:rsidRPr="006C4171" w:rsidRDefault="006A1150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Spôsob vykonania zmeny/zrušenia výzvy</w:t>
            </w:r>
          </w:p>
        </w:tc>
        <w:tc>
          <w:tcPr>
            <w:tcW w:w="6350" w:type="dxa"/>
            <w:shd w:val="clear" w:color="auto" w:fill="auto"/>
          </w:tcPr>
          <w:p w14:paraId="7EDA1A09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Zmena výzvy je realizovaná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formou informácie o zmene výzvy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1025B75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11F6759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Zrušenie výzvy je realizované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formou informácie o zrušení výzvy. </w:t>
            </w:r>
          </w:p>
          <w:p w14:paraId="37091F08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3F84A33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Každá informácia o zmene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jasným spôsobom identifikuje zmeny výzvy, vrátane zdôvodnenia ich vykonania, ďalej dokumentáciu výzvy, ktorá je zmenou výzvy dotknutá a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ktorých sa zmena/zrušenie výzvy týka. Poskytovateľ zverejňuje spolu s informáciou o zmene výzvy aj zmenou dotknuté príslušné dokumenty výzvy, v ktorých sú zmeny zobrazené formou sledovania zmien. </w:t>
            </w:r>
          </w:p>
          <w:p w14:paraId="17436DA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10D190EF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Každá informácia o zrušení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výzvy obsahuje zdôvodnenie zrušenia výzvy. Zmena výzvy, resp. zrušenie výzvy je účinné dňom zverejnenia. </w:t>
            </w:r>
          </w:p>
          <w:p w14:paraId="52B1D353" w14:textId="2F624464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Pravidlá pre zmenu/zrušenie výzvy sa rovnako aplikujú na prípad zmien </w:t>
            </w:r>
            <w:r w:rsidR="00D35D9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dokumentoch, na ktoré sa výzva odvoláva a takéto zmeny majú vplyv na zmenu PPP. </w:t>
            </w:r>
          </w:p>
          <w:p w14:paraId="0B050154" w14:textId="00B16D1D" w:rsidR="00CE06CD" w:rsidRPr="006C4171" w:rsidRDefault="006A1150" w:rsidP="00D35D9B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Informáciu o zmene/zrušení výzvy zverejňuje poskytovateľ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 webového sídla </w:t>
            </w:r>
            <w:r w:rsidR="00B3714A">
              <w:fldChar w:fldCharType="begin"/>
            </w:r>
            <w:ins w:id="114" w:author="Používateľ" w:date="2025-10-29T12:25:00Z">
              <w:r w:rsidR="00146751">
                <w:instrText>HYPERLINK "https://eurofondy.gov.sk/"</w:instrText>
              </w:r>
            </w:ins>
            <w:del w:id="115" w:author="Používateľ" w:date="2025-10-29T12:23:00Z">
              <w:r w:rsidR="00B3714A" w:rsidDel="0001356F">
                <w:delInstrText xml:space="preserve"> HYPERLINK "https://eurofondy.gov.sk/" </w:delInstrText>
              </w:r>
            </w:del>
            <w:r w:rsidR="00B3714A">
              <w:fldChar w:fldCharType="separate"/>
            </w:r>
            <w:r w:rsidRPr="006C4171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t>https://eurofondy.gov.sk/</w:t>
            </w:r>
            <w:r w:rsidR="00B3714A">
              <w:rPr>
                <w:rStyle w:val="Hypertextovprepojenie"/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</w:tc>
      </w:tr>
    </w:tbl>
    <w:p w14:paraId="4E197678" w14:textId="79C2FC43" w:rsidR="00D35D9B" w:rsidRPr="006C4171" w:rsidRDefault="00D35D9B"/>
    <w:p w14:paraId="485484EF" w14:textId="77777777" w:rsidR="00D35D9B" w:rsidRPr="006C4171" w:rsidRDefault="00D35D9B">
      <w:r w:rsidRPr="006C4171">
        <w:br w:type="page"/>
      </w:r>
    </w:p>
    <w:p w14:paraId="2A2F75B2" w14:textId="77777777" w:rsidR="006A1150" w:rsidRPr="006C4171" w:rsidRDefault="006A1150"/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7"/>
      </w:tblGrid>
      <w:tr w:rsidR="00511224" w:rsidRPr="006C4171" w14:paraId="300AA682" w14:textId="77777777" w:rsidTr="009E4C22">
        <w:trPr>
          <w:trHeight w:val="784"/>
          <w:jc w:val="center"/>
        </w:trPr>
        <w:tc>
          <w:tcPr>
            <w:tcW w:w="911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1E2ACC4" w14:textId="1654B5DF" w:rsidR="00511224" w:rsidRPr="006C4171" w:rsidRDefault="00511224" w:rsidP="00067035">
            <w:pPr>
              <w:tabs>
                <w:tab w:val="left" w:pos="1695"/>
              </w:tabs>
              <w:spacing w:after="0"/>
              <w:jc w:val="center"/>
              <w:rPr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Prílohy výzvy</w:t>
            </w:r>
          </w:p>
        </w:tc>
      </w:tr>
      <w:tr w:rsidR="00511224" w:rsidRPr="006C4171" w14:paraId="600F957A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EBE92B9" w14:textId="4D342177" w:rsidR="00511224" w:rsidRPr="006C4171" w:rsidRDefault="00511224" w:rsidP="00D2484D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1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>v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ýzvy - Inštrukcie k obsahu povinných príloh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</w:p>
        </w:tc>
      </w:tr>
      <w:tr w:rsidR="00511224" w:rsidRPr="006C4171" w14:paraId="1CF5085C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F34F057" w14:textId="13C90DD7" w:rsidR="00511224" w:rsidRPr="006C4171" w:rsidRDefault="00511224" w:rsidP="00D4085E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2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Inštrukcie k Oprávnenosti výdavkov a Finančným a percentuálnym limitom</w:t>
            </w:r>
          </w:p>
        </w:tc>
      </w:tr>
      <w:tr w:rsidR="00511224" w:rsidRPr="006C4171" w14:paraId="54FF4EE4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7CF4C38F" w14:textId="616C6FE6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3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Oprávnenosť výdavkov projektu</w:t>
            </w:r>
          </w:p>
        </w:tc>
      </w:tr>
      <w:tr w:rsidR="00511224" w:rsidRPr="006C4171" w14:paraId="5B5C319C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632D4926" w14:textId="6056F21E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4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Podrobný rozpočet projektu</w:t>
            </w:r>
          </w:p>
        </w:tc>
      </w:tr>
      <w:tr w:rsidR="00511224" w:rsidRPr="006C4171" w14:paraId="2B23501E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36886F51" w14:textId="69653C72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5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Údaje potrebné na vyžiadanie výpisu z registra trestov</w:t>
            </w:r>
          </w:p>
        </w:tc>
      </w:tr>
      <w:tr w:rsidR="00511224" w:rsidRPr="006C4171" w14:paraId="16064C87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0FFF27C" w14:textId="382EF8F6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6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="00C34839" w:rsidRPr="006C4171">
              <w:rPr>
                <w:rFonts w:cstheme="minorHAnsi"/>
                <w:bCs/>
                <w:sz w:val="20"/>
                <w:szCs w:val="20"/>
              </w:rPr>
              <w:t>Hodnotiace a výberové kritériá pre výber projektov</w:t>
            </w:r>
          </w:p>
        </w:tc>
      </w:tr>
      <w:tr w:rsidR="00511224" w:rsidRPr="006C4171" w14:paraId="397B6537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00A79E95" w14:textId="7F4F5340" w:rsidR="00511224" w:rsidRPr="006C4171" w:rsidRDefault="00511224" w:rsidP="009C0EE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7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Zoznam </w:t>
            </w:r>
            <w:r w:rsidR="00C34839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erateľných ukazovateľov</w:t>
            </w:r>
            <w:r w:rsidR="00330EC0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a iných údajov</w:t>
            </w:r>
          </w:p>
        </w:tc>
      </w:tr>
      <w:tr w:rsidR="00511224" w:rsidRPr="006C4171" w14:paraId="0E4D2D22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67FC249" w14:textId="14AF1372" w:rsidR="00511224" w:rsidRPr="006C4171" w:rsidRDefault="00511224" w:rsidP="009C0EE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8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Synergické a komplementárne účinky </w:t>
            </w:r>
          </w:p>
        </w:tc>
      </w:tr>
      <w:tr w:rsidR="00511224" w:rsidRPr="006C4171" w14:paraId="484D09A0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405998F0" w14:textId="660B89B4" w:rsidR="00511224" w:rsidRPr="006C4171" w:rsidRDefault="00511224" w:rsidP="00563512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Príloha č. 9</w:t>
            </w:r>
            <w:r w:rsidR="00D2484D" w:rsidRPr="006C4171">
              <w:t xml:space="preserve">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výzvy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- Čestné vyhlásenie žiadateľa - ďalšie skutočnosti</w:t>
            </w:r>
          </w:p>
        </w:tc>
      </w:tr>
      <w:tr w:rsidR="00511224" w:rsidRPr="006C4171" w14:paraId="24044652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0889A825" w14:textId="3B642F6F" w:rsidR="00511224" w:rsidRPr="006C4171" w:rsidRDefault="00511224" w:rsidP="00955386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10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Formulár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ŽoNFP</w:t>
            </w:r>
            <w:proofErr w:type="spellEnd"/>
          </w:p>
        </w:tc>
      </w:tr>
      <w:tr w:rsidR="00511224" w:rsidRPr="006C4171" w14:paraId="02B95238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4D3B9B15" w14:textId="0C7C4FD5" w:rsidR="00511224" w:rsidRPr="006C4171" w:rsidRDefault="00511224" w:rsidP="00676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11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- Vzor Zmluvy o NFP a prílohy</w:t>
            </w:r>
          </w:p>
        </w:tc>
      </w:tr>
      <w:tr w:rsidR="00511224" w:rsidRPr="006C4171" w14:paraId="3EF8B491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53AD6B42" w14:textId="749A775E" w:rsidR="00511224" w:rsidRPr="006C4171" w:rsidRDefault="00511224" w:rsidP="00676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Príloha č.</w:t>
            </w:r>
            <w:r w:rsidR="00B953F8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12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- Čestné vyhlásenie o bezúhonnosti</w:t>
            </w:r>
          </w:p>
        </w:tc>
      </w:tr>
    </w:tbl>
    <w:p w14:paraId="41C9372F" w14:textId="766E33AD" w:rsidR="006A1150" w:rsidRDefault="006A1150"/>
    <w:p w14:paraId="7CC17C24" w14:textId="7C5EEA44" w:rsidR="00604DAF" w:rsidRDefault="00604DAF"/>
    <w:sectPr w:rsidR="00604DAF" w:rsidSect="00B87D5D">
      <w:type w:val="continuous"/>
      <w:pgSz w:w="11906" w:h="16838" w:code="9"/>
      <w:pgMar w:top="1582" w:right="720" w:bottom="720" w:left="72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D365" w14:textId="77777777" w:rsidR="00B3714A" w:rsidRDefault="00B3714A" w:rsidP="00867596">
      <w:pPr>
        <w:spacing w:after="0" w:line="240" w:lineRule="auto"/>
      </w:pPr>
      <w:r>
        <w:separator/>
      </w:r>
    </w:p>
  </w:endnote>
  <w:endnote w:type="continuationSeparator" w:id="0">
    <w:p w14:paraId="6C40A641" w14:textId="77777777" w:rsidR="00B3714A" w:rsidRDefault="00B3714A" w:rsidP="0086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690D" w14:textId="77777777" w:rsidR="00B3714A" w:rsidRDefault="00B3714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64139290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A95A10" w14:textId="65F1F5B4" w:rsidR="00B3714A" w:rsidRPr="004920BF" w:rsidRDefault="00B3714A">
            <w:pPr>
              <w:pStyle w:val="Pta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4920BF">
              <w:rPr>
                <w:sz w:val="16"/>
                <w:szCs w:val="16"/>
              </w:rPr>
              <w:t xml:space="preserve">trana </w:t>
            </w:r>
            <w:r w:rsidRPr="004920BF">
              <w:rPr>
                <w:b/>
                <w:bCs/>
                <w:sz w:val="16"/>
                <w:szCs w:val="16"/>
              </w:rPr>
              <w:fldChar w:fldCharType="begin"/>
            </w:r>
            <w:r w:rsidRPr="004920BF">
              <w:rPr>
                <w:b/>
                <w:bCs/>
                <w:sz w:val="16"/>
                <w:szCs w:val="16"/>
              </w:rPr>
              <w:instrText>PAGE</w:instrText>
            </w:r>
            <w:r w:rsidRPr="004920BF">
              <w:rPr>
                <w:b/>
                <w:bCs/>
                <w:sz w:val="16"/>
                <w:szCs w:val="16"/>
              </w:rPr>
              <w:fldChar w:fldCharType="separate"/>
            </w:r>
            <w:r w:rsidR="000734CA">
              <w:rPr>
                <w:b/>
                <w:bCs/>
                <w:noProof/>
                <w:sz w:val="16"/>
                <w:szCs w:val="16"/>
              </w:rPr>
              <w:t>24</w:t>
            </w:r>
            <w:r w:rsidRPr="004920BF">
              <w:rPr>
                <w:b/>
                <w:bCs/>
                <w:sz w:val="16"/>
                <w:szCs w:val="16"/>
              </w:rPr>
              <w:fldChar w:fldCharType="end"/>
            </w:r>
            <w:r w:rsidRPr="004920BF">
              <w:rPr>
                <w:sz w:val="16"/>
                <w:szCs w:val="16"/>
              </w:rPr>
              <w:t xml:space="preserve"> z </w:t>
            </w:r>
            <w:r w:rsidRPr="004920BF">
              <w:rPr>
                <w:b/>
                <w:bCs/>
                <w:sz w:val="16"/>
                <w:szCs w:val="16"/>
              </w:rPr>
              <w:fldChar w:fldCharType="begin"/>
            </w:r>
            <w:r w:rsidRPr="004920BF">
              <w:rPr>
                <w:b/>
                <w:bCs/>
                <w:sz w:val="16"/>
                <w:szCs w:val="16"/>
              </w:rPr>
              <w:instrText>NUMPAGES</w:instrText>
            </w:r>
            <w:r w:rsidRPr="004920BF">
              <w:rPr>
                <w:b/>
                <w:bCs/>
                <w:sz w:val="16"/>
                <w:szCs w:val="16"/>
              </w:rPr>
              <w:fldChar w:fldCharType="separate"/>
            </w:r>
            <w:r w:rsidR="000734CA">
              <w:rPr>
                <w:b/>
                <w:bCs/>
                <w:noProof/>
                <w:sz w:val="16"/>
                <w:szCs w:val="16"/>
              </w:rPr>
              <w:t>30</w:t>
            </w:r>
            <w:r w:rsidRPr="004920B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F0E9EF" w14:textId="34E55382" w:rsidR="00B3714A" w:rsidRPr="004920BF" w:rsidRDefault="00B3714A">
    <w:pPr>
      <w:pStyle w:val="Pt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FCAB" w14:textId="77777777" w:rsidR="00B3714A" w:rsidRDefault="00B371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B656" w14:textId="77777777" w:rsidR="00B3714A" w:rsidRDefault="00B3714A" w:rsidP="00867596">
      <w:pPr>
        <w:spacing w:after="0" w:line="240" w:lineRule="auto"/>
      </w:pPr>
      <w:r>
        <w:separator/>
      </w:r>
    </w:p>
  </w:footnote>
  <w:footnote w:type="continuationSeparator" w:id="0">
    <w:p w14:paraId="3D34A863" w14:textId="77777777" w:rsidR="00B3714A" w:rsidRDefault="00B3714A" w:rsidP="00867596">
      <w:pPr>
        <w:spacing w:after="0" w:line="240" w:lineRule="auto"/>
      </w:pPr>
      <w:r>
        <w:continuationSeparator/>
      </w:r>
    </w:p>
  </w:footnote>
  <w:footnote w:id="1">
    <w:p w14:paraId="2189617A" w14:textId="2062420B" w:rsidR="00B3714A" w:rsidRDefault="00B3714A" w:rsidP="00293C54">
      <w:pPr>
        <w:pStyle w:val="Textpoznmkypodiarou"/>
        <w:ind w:left="142" w:hanging="142"/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rStyle w:val="Odkaznapoznmkupodiarou"/>
          <w:sz w:val="14"/>
          <w:szCs w:val="14"/>
        </w:rPr>
        <w:t xml:space="preserve"> </w:t>
      </w:r>
      <w:r>
        <w:rPr>
          <w:sz w:val="14"/>
          <w:szCs w:val="14"/>
        </w:rPr>
        <w:t xml:space="preserve">  Č</w:t>
      </w:r>
      <w:r w:rsidRPr="00272C1F">
        <w:rPr>
          <w:sz w:val="14"/>
          <w:szCs w:val="14"/>
        </w:rPr>
        <w:t>asové obdobie uzatvorenia 1 hodno</w:t>
      </w:r>
      <w:r w:rsidRPr="00BA15C3">
        <w:rPr>
          <w:sz w:val="14"/>
          <w:szCs w:val="14"/>
        </w:rPr>
        <w:t>tiaceho kola od dátumu vyhlásenia výzvy</w:t>
      </w:r>
      <w:r>
        <w:rPr>
          <w:sz w:val="14"/>
          <w:szCs w:val="14"/>
        </w:rPr>
        <w:t>,</w:t>
      </w:r>
      <w:r w:rsidRPr="00BA15C3">
        <w:rPr>
          <w:sz w:val="14"/>
          <w:szCs w:val="14"/>
        </w:rPr>
        <w:t xml:space="preserve"> s</w:t>
      </w:r>
      <w:r w:rsidRPr="00272C1F">
        <w:rPr>
          <w:sz w:val="14"/>
          <w:szCs w:val="14"/>
        </w:rPr>
        <w:t>a priamo úmerne predlží na posledný pracovný deň aktuálneho mesiaca</w:t>
      </w:r>
      <w:r>
        <w:rPr>
          <w:sz w:val="14"/>
          <w:szCs w:val="14"/>
        </w:rPr>
        <w:t xml:space="preserve"> vyhlásenia výzvy</w:t>
      </w:r>
    </w:p>
  </w:footnote>
  <w:footnote w:id="2">
    <w:p w14:paraId="569D8797" w14:textId="77777777" w:rsidR="00B3714A" w:rsidRPr="00BD78D9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EF4B28">
        <w:rPr>
          <w:rStyle w:val="Odkaznapoznmkupodiarou"/>
          <w:sz w:val="16"/>
          <w:szCs w:val="16"/>
        </w:rPr>
        <w:footnoteRef/>
      </w:r>
      <w:r w:rsidRPr="00EF4B28">
        <w:rPr>
          <w:sz w:val="16"/>
          <w:szCs w:val="16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Informačný monitorovací systém je definovaný v § 48 zákona č. 121/2022 Z. z. o príspevkoch z fondov Európskej únie a o  zmene a doplnení niektorých zákonov (ďalej len „zákon o príspevkoch z fondov“).</w:t>
      </w:r>
    </w:p>
  </w:footnote>
  <w:footnote w:id="3">
    <w:p w14:paraId="74678E02" w14:textId="4A70B2F5" w:rsidR="00B3714A" w:rsidRPr="00EF4B28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272C1F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ab/>
        <w:t>Za deň pracovného pokoja sa pre účely tejto výzvy považuje sobota</w:t>
      </w:r>
      <w:r>
        <w:rPr>
          <w:sz w:val="14"/>
          <w:szCs w:val="14"/>
        </w:rPr>
        <w:t>, nedeľa</w:t>
      </w:r>
      <w:r w:rsidRPr="00272C1F">
        <w:rPr>
          <w:sz w:val="14"/>
          <w:szCs w:val="14"/>
        </w:rPr>
        <w:t xml:space="preserve"> a deň pracovného pokoja podľa § 2 zákona č. 241/1993 Z. z. o štátnych sviatkoch, dňoch pracovného pokoja a pamätných dňoch v znení neskorších predpisov</w:t>
      </w:r>
      <w:r w:rsidRPr="00EF4B28">
        <w:rPr>
          <w:sz w:val="14"/>
          <w:szCs w:val="14"/>
        </w:rPr>
        <w:t>.</w:t>
      </w:r>
    </w:p>
  </w:footnote>
  <w:footnote w:id="4">
    <w:p w14:paraId="43BFE0FB" w14:textId="789FFFE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9B528C">
        <w:rPr>
          <w:rStyle w:val="Odkaznapoznmkupodiarou"/>
          <w:sz w:val="16"/>
          <w:szCs w:val="16"/>
        </w:rPr>
        <w:footnoteRef/>
      </w:r>
      <w:r w:rsidRPr="009B528C">
        <w:rPr>
          <w:rStyle w:val="Odkaznapoznmkupodiarou"/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272C1F">
        <w:rPr>
          <w:sz w:val="14"/>
          <w:szCs w:val="14"/>
        </w:rPr>
        <w:t>MSP (</w:t>
      </w:r>
      <w:proofErr w:type="spellStart"/>
      <w:r w:rsidRPr="00272C1F">
        <w:rPr>
          <w:sz w:val="14"/>
          <w:szCs w:val="14"/>
        </w:rPr>
        <w:t>mikro</w:t>
      </w:r>
      <w:proofErr w:type="spellEnd"/>
      <w:r w:rsidRPr="00272C1F">
        <w:rPr>
          <w:sz w:val="14"/>
          <w:szCs w:val="14"/>
        </w:rPr>
        <w:t>, malý a stredný podnik),</w:t>
      </w:r>
      <w:r>
        <w:rPr>
          <w:sz w:val="14"/>
          <w:szCs w:val="14"/>
        </w:rPr>
        <w:t xml:space="preserve">v súlade s </w:t>
      </w:r>
      <w:r w:rsidRPr="00272C1F">
        <w:rPr>
          <w:sz w:val="14"/>
          <w:szCs w:val="14"/>
        </w:rPr>
        <w:t>odporúčaní</w:t>
      </w:r>
      <w:r>
        <w:rPr>
          <w:sz w:val="14"/>
          <w:szCs w:val="14"/>
        </w:rPr>
        <w:t>m</w:t>
      </w:r>
      <w:r w:rsidRPr="00272C1F">
        <w:rPr>
          <w:sz w:val="14"/>
          <w:szCs w:val="14"/>
        </w:rPr>
        <w:t xml:space="preserve"> Komisie zo 6. mája 2003, (2003/361/ES) (Ú. v. EÚ L 124, 20.5.2003</w:t>
      </w:r>
      <w:r>
        <w:rPr>
          <w:sz w:val="14"/>
          <w:szCs w:val="14"/>
        </w:rPr>
        <w:t xml:space="preserve">), </w:t>
      </w:r>
      <w:r w:rsidRPr="00272C1F">
        <w:rPr>
          <w:sz w:val="14"/>
          <w:szCs w:val="14"/>
        </w:rPr>
        <w:t>ktoré sa týka vymedzenia mikropodnikov, malých a stredných podnikov.</w:t>
      </w:r>
    </w:p>
  </w:footnote>
  <w:footnote w:id="5">
    <w:p w14:paraId="3326D992" w14:textId="7777777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Fyzické a právnické osoby podnikajúce v oblasti akvakultúry. Ostatný podnik je podnik, na ktorý sa z dôvodu vymedzenia pojmu nevzťahuje odporúčanie 2003/361/ES, vrátane občianskych združení, štátnych podnikov, akvakultúrnych podnikov.</w:t>
      </w:r>
    </w:p>
  </w:footnote>
  <w:footnote w:id="6">
    <w:p w14:paraId="74758E74" w14:textId="7777777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rStyle w:val="Odkaznapoznmkupodiarou"/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70 % z 50 %, ktoré zodpovedajú verejným výdavkom, keďže podiel pomoci z ENRAF sa vyjadruje k celkovým oprávneným verejným výdavkom podľa čl. 41 ods. 1 nariadenia (EÚ) 2021/1139.</w:t>
      </w:r>
    </w:p>
  </w:footnote>
  <w:footnote w:id="7">
    <w:p w14:paraId="5CE6DEDE" w14:textId="77777777" w:rsidR="00B3714A" w:rsidRPr="00272C1F" w:rsidRDefault="00B3714A" w:rsidP="00264C9C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30 % z 50 %, ktoré zodpovedajú verejným výdavkom, keďže podiel pomoci z ENRAF sa vyjadruje k celkovým oprávneným verejným výdavkom podľa čl. 41 ods. 1 nariadenia (EÚ) 2021/1139.</w:t>
      </w:r>
    </w:p>
  </w:footnote>
  <w:footnote w:id="8">
    <w:p w14:paraId="2000C5B0" w14:textId="77777777" w:rsidR="00B3714A" w:rsidRPr="009B528C" w:rsidRDefault="00B3714A" w:rsidP="004C6951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>Žiadateľ sa po nadobudnutí účinnosti zmluvy o NFP stáva prijímateľom</w:t>
      </w:r>
      <w:r w:rsidRPr="009B528C">
        <w:rPr>
          <w:sz w:val="14"/>
          <w:szCs w:val="14"/>
        </w:rPr>
        <w:t>.</w:t>
      </w:r>
    </w:p>
  </w:footnote>
  <w:footnote w:id="9">
    <w:p w14:paraId="5DDF8A5A" w14:textId="102F4158" w:rsidR="00B3714A" w:rsidRPr="007A6E6C" w:rsidRDefault="00B3714A" w:rsidP="004C6951">
      <w:pPr>
        <w:pStyle w:val="Textpoznmkypodiarou"/>
        <w:ind w:left="142" w:hanging="142"/>
      </w:pPr>
      <w:r w:rsidRPr="00CF1A25">
        <w:rPr>
          <w:rStyle w:val="Odkaznapoznmkupodiarou"/>
          <w:sz w:val="16"/>
          <w:szCs w:val="16"/>
        </w:rPr>
        <w:footnoteRef/>
      </w:r>
      <w:r w:rsidRPr="00CF1A25">
        <w:rPr>
          <w:sz w:val="16"/>
          <w:szCs w:val="16"/>
        </w:rPr>
        <w:t xml:space="preserve"> </w:t>
      </w:r>
      <w:r w:rsidRPr="00A2408B">
        <w:rPr>
          <w:sz w:val="14"/>
          <w:szCs w:val="14"/>
        </w:rPr>
        <w:t xml:space="preserve">Žiadateľ / prijímateľ preukazuje splnenie PPP pri </w:t>
      </w:r>
      <w:r>
        <w:rPr>
          <w:sz w:val="14"/>
          <w:szCs w:val="14"/>
        </w:rPr>
        <w:t xml:space="preserve">predložení </w:t>
      </w:r>
      <w:r w:rsidRPr="00A2408B">
        <w:rPr>
          <w:sz w:val="14"/>
          <w:szCs w:val="14"/>
        </w:rPr>
        <w:t>žiadosti o platbu (ďalej len „</w:t>
      </w:r>
      <w:proofErr w:type="spellStart"/>
      <w:r w:rsidRPr="00A2408B">
        <w:rPr>
          <w:sz w:val="14"/>
          <w:szCs w:val="14"/>
        </w:rPr>
        <w:t>ŽoP</w:t>
      </w:r>
      <w:proofErr w:type="spellEnd"/>
      <w:r w:rsidRPr="00A2408B">
        <w:rPr>
          <w:sz w:val="14"/>
          <w:szCs w:val="14"/>
        </w:rPr>
        <w:t>“) s príznakom záverečná</w:t>
      </w:r>
      <w:r>
        <w:rPr>
          <w:sz w:val="14"/>
          <w:szCs w:val="14"/>
        </w:rPr>
        <w:t>, pri</w:t>
      </w:r>
      <w:r w:rsidRPr="00A2408B">
        <w:rPr>
          <w:sz w:val="14"/>
          <w:szCs w:val="14"/>
        </w:rPr>
        <w:t xml:space="preserve"> monitorovacej správy (ďalej len „MS“) záverečnej/ následnej </w:t>
      </w:r>
      <w:r w:rsidRPr="007A6E6C">
        <w:rPr>
          <w:sz w:val="14"/>
          <w:szCs w:val="14"/>
        </w:rPr>
        <w:t xml:space="preserve">MS a v období udržateľnosti, prostredníctvom čestného vyhlásenia.  </w:t>
      </w:r>
    </w:p>
  </w:footnote>
  <w:footnote w:id="10">
    <w:p w14:paraId="01139C65" w14:textId="4506E713" w:rsidR="00B3714A" w:rsidRDefault="00B3714A" w:rsidP="004C6951">
      <w:pPr>
        <w:pStyle w:val="Textpoznmkypodiarou"/>
        <w:ind w:left="142" w:hanging="142"/>
        <w:jc w:val="both"/>
      </w:pPr>
      <w:r w:rsidRPr="007A6E6C">
        <w:rPr>
          <w:rStyle w:val="Odkaznapoznmkupodiarou"/>
          <w:sz w:val="14"/>
          <w:szCs w:val="14"/>
        </w:rPr>
        <w:footnoteRef/>
      </w:r>
      <w:r w:rsidRPr="007A6E6C">
        <w:t xml:space="preserve"> </w:t>
      </w:r>
      <w:r w:rsidRPr="007A6E6C">
        <w:rPr>
          <w:sz w:val="14"/>
          <w:szCs w:val="14"/>
        </w:rPr>
        <w:t xml:space="preserve">Článok 65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7A6E6C">
        <w:rPr>
          <w:sz w:val="14"/>
          <w:szCs w:val="14"/>
        </w:rPr>
        <w:t>akvakultúrnom</w:t>
      </w:r>
      <w:proofErr w:type="spellEnd"/>
      <w:r w:rsidRPr="007A6E6C">
        <w:rPr>
          <w:sz w:val="14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 (ďalej len „NSU“),  stanovuje dobu udržateľnosti pre podporovaný typ aktivít PRH 21-27, </w:t>
      </w:r>
      <w:r w:rsidRPr="007A6E6C">
        <w:rPr>
          <w:b/>
          <w:sz w:val="14"/>
          <w:szCs w:val="14"/>
        </w:rPr>
        <w:t>na obdobie 3 rokov</w:t>
      </w:r>
      <w:r w:rsidRPr="007A6E6C">
        <w:rPr>
          <w:sz w:val="14"/>
          <w:szCs w:val="14"/>
        </w:rPr>
        <w:t>.</w:t>
      </w:r>
    </w:p>
  </w:footnote>
  <w:footnote w:id="11">
    <w:p w14:paraId="44306F58" w14:textId="74E41333" w:rsidR="00B3714A" w:rsidRDefault="00B3714A">
      <w:pPr>
        <w:pStyle w:val="Textpoznmkypodiarou"/>
      </w:pPr>
      <w:r w:rsidRPr="00901693">
        <w:rPr>
          <w:rStyle w:val="Odkaznapoznmkupodiarou"/>
          <w:sz w:val="14"/>
          <w:szCs w:val="14"/>
        </w:rPr>
        <w:footnoteRef/>
      </w:r>
      <w:r>
        <w:t xml:space="preserve"> </w:t>
      </w:r>
      <w:r w:rsidRPr="00901693">
        <w:rPr>
          <w:sz w:val="14"/>
          <w:szCs w:val="14"/>
        </w:rPr>
        <w:t>https://eurofondy.gov.sk/dokumenty-a-publikacie/metodicke-dokumenty/metodicke-dokumenty-cko/</w:t>
      </w:r>
    </w:p>
  </w:footnote>
  <w:footnote w:id="12">
    <w:p w14:paraId="7628BA44" w14:textId="31E9DA44" w:rsidR="00B3714A" w:rsidRPr="004920BF" w:rsidRDefault="00B3714A" w:rsidP="004920BF">
      <w:pPr>
        <w:pStyle w:val="Textpoznmkypodiarou"/>
        <w:ind w:left="142" w:hanging="142"/>
        <w:jc w:val="both"/>
        <w:rPr>
          <w:sz w:val="14"/>
          <w:szCs w:val="14"/>
        </w:rPr>
      </w:pPr>
      <w:r w:rsidRPr="004920BF">
        <w:rPr>
          <w:rStyle w:val="Odkaznapoznmkupodiarou"/>
          <w:rFonts w:cstheme="minorHAnsi"/>
          <w:sz w:val="16"/>
          <w:szCs w:val="16"/>
        </w:rPr>
        <w:footnoteRef/>
      </w:r>
      <w:r w:rsidRPr="004920BF">
        <w:rPr>
          <w:rStyle w:val="Odkaznapoznmkupodiarou"/>
          <w:rFonts w:cstheme="minorHAnsi"/>
          <w:sz w:val="16"/>
          <w:szCs w:val="16"/>
        </w:rPr>
        <w:t xml:space="preserve"> </w:t>
      </w:r>
      <w:r w:rsidRPr="004920BF">
        <w:rPr>
          <w:sz w:val="14"/>
          <w:szCs w:val="14"/>
        </w:rPr>
        <w:t>Obchodné spoločnosti podnikajúce v zmysle § 56 zákona č. 513/1991 Zb. Obchodný zákonník</w:t>
      </w:r>
    </w:p>
  </w:footnote>
  <w:footnote w:id="13">
    <w:p w14:paraId="1346F199" w14:textId="08248F34" w:rsidR="00B3714A" w:rsidRPr="00BD78D9" w:rsidRDefault="00B3714A">
      <w:pPr>
        <w:pStyle w:val="Textpoznmkypodiarou"/>
        <w:rPr>
          <w:sz w:val="14"/>
          <w:szCs w:val="14"/>
        </w:rPr>
      </w:pPr>
      <w:r w:rsidRPr="00DC1B17">
        <w:rPr>
          <w:rStyle w:val="Odkaznapoznmkupodiarou"/>
          <w:rFonts w:cstheme="minorHAnsi"/>
          <w:sz w:val="16"/>
          <w:szCs w:val="16"/>
        </w:rPr>
        <w:footnoteRef/>
      </w:r>
      <w:r>
        <w:t xml:space="preserve"> </w:t>
      </w:r>
      <w:r>
        <w:fldChar w:fldCharType="begin"/>
      </w:r>
      <w:ins w:id="8" w:author="Používateľ" w:date="2025-10-29T12:25:00Z">
        <w:r w:rsidR="00146751">
          <w:instrText>HYPERLINK "https://portal.itms21.sk/dokumentacia/?program=402000"</w:instrText>
        </w:r>
      </w:ins>
      <w:del w:id="9" w:author="Používateľ" w:date="2025-10-29T12:23:00Z">
        <w:r w:rsidDel="0001356F">
          <w:delInstrText xml:space="preserve"> HYPERLINK "https://portal.itms21.sk/dokumentacia/?program=402000" </w:delInstrText>
        </w:r>
      </w:del>
      <w:r>
        <w:fldChar w:fldCharType="separate"/>
      </w:r>
      <w:r w:rsidRPr="00272C1F">
        <w:rPr>
          <w:rStyle w:val="Hypertextovprepojenie"/>
          <w:rFonts w:cstheme="minorHAnsi"/>
          <w:color w:val="auto"/>
          <w:sz w:val="14"/>
          <w:szCs w:val="14"/>
        </w:rPr>
        <w:t>https</w:t>
      </w:r>
      <w:r w:rsidRPr="00272C1F">
        <w:rPr>
          <w:rStyle w:val="Hypertextovprepojenie"/>
          <w:color w:val="auto"/>
          <w:sz w:val="14"/>
          <w:szCs w:val="14"/>
        </w:rPr>
        <w:t>://portal.itms21.sk/dokumentacia/?program=402000</w:t>
      </w:r>
      <w:r>
        <w:rPr>
          <w:rStyle w:val="Hypertextovprepojenie"/>
          <w:color w:val="auto"/>
          <w:sz w:val="14"/>
          <w:szCs w:val="14"/>
        </w:rPr>
        <w:fldChar w:fldCharType="end"/>
      </w:r>
      <w:r w:rsidRPr="00BD78D9">
        <w:rPr>
          <w:sz w:val="14"/>
          <w:szCs w:val="14"/>
        </w:rPr>
        <w:t xml:space="preserve"> </w:t>
      </w:r>
    </w:p>
  </w:footnote>
  <w:footnote w:id="14">
    <w:p w14:paraId="137EBD4A" w14:textId="387E63BC" w:rsidR="00B3714A" w:rsidRPr="00272C1F" w:rsidRDefault="00B3714A" w:rsidP="001C0C06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272C1F">
        <w:rPr>
          <w:rFonts w:cstheme="minorHAnsi"/>
          <w:sz w:val="14"/>
          <w:szCs w:val="14"/>
        </w:rPr>
        <w:t xml:space="preserve"> V zmysle § 13b zákona č. 369/1990 Zb. o obecnom zriadení v znení neskorších predpisov,  </w:t>
      </w:r>
    </w:p>
  </w:footnote>
  <w:footnote w:id="15">
    <w:p w14:paraId="606FDB23" w14:textId="3B0CB061" w:rsidR="00B3714A" w:rsidRPr="00BD78D9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Platný </w:t>
      </w:r>
      <w:r>
        <w:rPr>
          <w:rFonts w:cstheme="minorHAnsi"/>
          <w:sz w:val="14"/>
          <w:szCs w:val="14"/>
        </w:rPr>
        <w:t>z</w:t>
      </w:r>
      <w:r w:rsidRPr="00272C1F">
        <w:rPr>
          <w:rFonts w:cstheme="minorHAnsi"/>
          <w:sz w:val="14"/>
          <w:szCs w:val="14"/>
        </w:rPr>
        <w:t xml:space="preserve">ápis akvakultúrnej činnosti </w:t>
      </w:r>
      <w:r w:rsidRPr="00596C09">
        <w:rPr>
          <w:rFonts w:cstheme="minorHAnsi"/>
          <w:sz w:val="14"/>
          <w:szCs w:val="14"/>
        </w:rPr>
        <w:t>v obchodnom, živnostenskom registri alebo zápis</w:t>
      </w:r>
      <w:r>
        <w:rPr>
          <w:rFonts w:cstheme="minorHAnsi"/>
          <w:sz w:val="14"/>
          <w:szCs w:val="14"/>
        </w:rPr>
        <w:t xml:space="preserve"> v</w:t>
      </w:r>
      <w:r w:rsidRPr="00596C09">
        <w:rPr>
          <w:rFonts w:cstheme="minorHAnsi"/>
          <w:sz w:val="14"/>
          <w:szCs w:val="14"/>
        </w:rPr>
        <w:t xml:space="preserve"> inom relevantnom registri – dokumente</w:t>
      </w:r>
      <w:r>
        <w:rPr>
          <w:rFonts w:cstheme="minorHAnsi"/>
          <w:sz w:val="14"/>
          <w:szCs w:val="14"/>
        </w:rPr>
        <w:t>,</w:t>
      </w:r>
      <w:r w:rsidRPr="00596C0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 napr. </w:t>
      </w:r>
      <w:r w:rsidRPr="00272C1F">
        <w:rPr>
          <w:rFonts w:cstheme="minorHAnsi"/>
          <w:sz w:val="14"/>
          <w:szCs w:val="14"/>
        </w:rPr>
        <w:t xml:space="preserve">podľa špecifikácie  </w:t>
      </w:r>
      <w:r>
        <w:fldChar w:fldCharType="begin"/>
      </w:r>
      <w:ins w:id="10" w:author="Používateľ" w:date="2025-10-29T12:25:00Z">
        <w:r w:rsidR="00146751">
          <w:instrText>HYPERLINK "http://www.nace.sk/nace/03-rybolov-a-akvakultura/"</w:instrText>
        </w:r>
      </w:ins>
      <w:del w:id="11" w:author="Používateľ" w:date="2025-10-29T12:23:00Z">
        <w:r w:rsidDel="0001356F">
          <w:delInstrText xml:space="preserve"> HYPERLINK "http://www.nace.sk/nace/03-rybolov-a-akvakultura/" </w:delInstrText>
        </w:r>
      </w:del>
      <w:r>
        <w:fldChar w:fldCharType="separate"/>
      </w:r>
      <w:r w:rsidRPr="00272C1F">
        <w:rPr>
          <w:rStyle w:val="Hypertextovprepojenie"/>
          <w:rFonts w:cstheme="minorHAnsi"/>
          <w:sz w:val="14"/>
          <w:szCs w:val="14"/>
        </w:rPr>
        <w:t>http://www.nace.sk/nace/03-rybolov-a-akvakultura/</w:t>
      </w:r>
      <w:r>
        <w:rPr>
          <w:rStyle w:val="Hypertextovprepojenie"/>
          <w:rFonts w:cstheme="minorHAnsi"/>
          <w:sz w:val="14"/>
          <w:szCs w:val="14"/>
        </w:rPr>
        <w:fldChar w:fldCharType="end"/>
      </w:r>
      <w:r w:rsidRPr="00272C1F">
        <w:rPr>
          <w:rFonts w:cstheme="minorHAnsi"/>
          <w:sz w:val="14"/>
          <w:szCs w:val="14"/>
        </w:rPr>
        <w:t xml:space="preserve">, a / alebo v zmysle </w:t>
      </w:r>
      <w:r>
        <w:rPr>
          <w:rFonts w:cstheme="minorHAnsi"/>
          <w:sz w:val="14"/>
          <w:szCs w:val="14"/>
        </w:rPr>
        <w:t xml:space="preserve">zákona č. 216/2018 </w:t>
      </w:r>
      <w:proofErr w:type="spellStart"/>
      <w:r>
        <w:rPr>
          <w:rFonts w:cstheme="minorHAnsi"/>
          <w:sz w:val="14"/>
          <w:szCs w:val="14"/>
        </w:rPr>
        <w:t>Z.z</w:t>
      </w:r>
      <w:proofErr w:type="spellEnd"/>
      <w:r>
        <w:rPr>
          <w:rFonts w:cstheme="minorHAnsi"/>
          <w:sz w:val="14"/>
          <w:szCs w:val="14"/>
        </w:rPr>
        <w:t>. o rybárstve,</w:t>
      </w:r>
      <w:r w:rsidRPr="00272C1F">
        <w:rPr>
          <w:rFonts w:cstheme="minorHAnsi"/>
          <w:sz w:val="14"/>
          <w:szCs w:val="14"/>
        </w:rPr>
        <w:t xml:space="preserve"> prípadne iné preukázateľné </w:t>
      </w:r>
      <w:r>
        <w:rPr>
          <w:rFonts w:cstheme="minorHAnsi"/>
          <w:sz w:val="14"/>
          <w:szCs w:val="14"/>
        </w:rPr>
        <w:t>potvrdenie o </w:t>
      </w:r>
      <w:r w:rsidRPr="00272C1F">
        <w:rPr>
          <w:rFonts w:cstheme="minorHAnsi"/>
          <w:sz w:val="14"/>
          <w:szCs w:val="14"/>
        </w:rPr>
        <w:t>prepojen</w:t>
      </w:r>
      <w:r>
        <w:rPr>
          <w:rFonts w:cstheme="minorHAnsi"/>
          <w:sz w:val="14"/>
          <w:szCs w:val="14"/>
        </w:rPr>
        <w:t xml:space="preserve">í </w:t>
      </w:r>
      <w:r w:rsidRPr="00272C1F">
        <w:rPr>
          <w:rFonts w:cstheme="minorHAnsi"/>
          <w:sz w:val="14"/>
          <w:szCs w:val="14"/>
        </w:rPr>
        <w:t>výkonu podnikateľskej, výrobnej alebo hospodárskej činnosti na sektor akvakultúry,</w:t>
      </w:r>
    </w:p>
  </w:footnote>
  <w:footnote w:id="16">
    <w:p w14:paraId="2C3BDF28" w14:textId="25AB1054" w:rsidR="00B3714A" w:rsidRPr="00BD78D9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>
        <w:rPr>
          <w:rFonts w:cstheme="minorHAnsi"/>
          <w:sz w:val="14"/>
          <w:szCs w:val="14"/>
        </w:rPr>
        <w:t>Z</w:t>
      </w:r>
      <w:r w:rsidRPr="00272C1F">
        <w:rPr>
          <w:rFonts w:cstheme="minorHAnsi"/>
          <w:sz w:val="14"/>
          <w:szCs w:val="14"/>
        </w:rPr>
        <w:t xml:space="preserve">ápis akvakultúrnej činnosti </w:t>
      </w:r>
      <w:r w:rsidRPr="00596C09">
        <w:rPr>
          <w:rFonts w:cstheme="minorHAnsi"/>
          <w:sz w:val="14"/>
          <w:szCs w:val="14"/>
        </w:rPr>
        <w:t>v obchodnom, živnostenskom registri alebo zápis</w:t>
      </w:r>
      <w:r>
        <w:rPr>
          <w:rFonts w:cstheme="minorHAnsi"/>
          <w:sz w:val="14"/>
          <w:szCs w:val="14"/>
        </w:rPr>
        <w:t xml:space="preserve"> v</w:t>
      </w:r>
      <w:r w:rsidRPr="00596C09">
        <w:rPr>
          <w:rFonts w:cstheme="minorHAnsi"/>
          <w:sz w:val="14"/>
          <w:szCs w:val="14"/>
        </w:rPr>
        <w:t xml:space="preserve"> inom relevantnom registri – dokumente</w:t>
      </w:r>
      <w:r>
        <w:rPr>
          <w:rFonts w:cstheme="minorHAnsi"/>
          <w:sz w:val="14"/>
          <w:szCs w:val="14"/>
        </w:rPr>
        <w:t>,</w:t>
      </w:r>
      <w:r w:rsidRPr="00596C0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v súlade napr. </w:t>
      </w:r>
      <w:r w:rsidRPr="00272C1F">
        <w:rPr>
          <w:rFonts w:cstheme="minorHAnsi"/>
          <w:sz w:val="14"/>
          <w:szCs w:val="14"/>
        </w:rPr>
        <w:t xml:space="preserve">podľa špecifikácie  </w:t>
      </w:r>
      <w:r>
        <w:fldChar w:fldCharType="begin"/>
      </w:r>
      <w:ins w:id="12" w:author="Používateľ" w:date="2025-10-29T12:25:00Z">
        <w:r w:rsidR="00146751">
          <w:instrText>HYPERLINK "http://www.nace.sk/nace/03-rybolov-a-akvakultura/"</w:instrText>
        </w:r>
      </w:ins>
      <w:del w:id="13" w:author="Používateľ" w:date="2025-10-29T12:23:00Z">
        <w:r w:rsidDel="0001356F">
          <w:delInstrText xml:space="preserve"> HYPERLINK "http://www.nace.sk/nace/03-rybolov-a-akvakultura/" </w:delInstrText>
        </w:r>
      </w:del>
      <w:r>
        <w:fldChar w:fldCharType="separate"/>
      </w:r>
      <w:r w:rsidRPr="00272C1F">
        <w:rPr>
          <w:rStyle w:val="Hypertextovprepojenie"/>
          <w:rFonts w:cstheme="minorHAnsi"/>
          <w:sz w:val="14"/>
          <w:szCs w:val="14"/>
        </w:rPr>
        <w:t>http://www.nace.sk/nace/03-rybolov-a-akvakultura/</w:t>
      </w:r>
      <w:r>
        <w:rPr>
          <w:rStyle w:val="Hypertextovprepojenie"/>
          <w:rFonts w:cstheme="minorHAnsi"/>
          <w:sz w:val="14"/>
          <w:szCs w:val="14"/>
        </w:rPr>
        <w:fldChar w:fldCharType="end"/>
      </w:r>
      <w:r w:rsidRPr="00272C1F">
        <w:rPr>
          <w:rFonts w:cstheme="minorHAnsi"/>
          <w:sz w:val="14"/>
          <w:szCs w:val="14"/>
        </w:rPr>
        <w:t xml:space="preserve">, a / alebo </w:t>
      </w:r>
      <w:r>
        <w:rPr>
          <w:rFonts w:cstheme="minorHAnsi"/>
          <w:sz w:val="14"/>
          <w:szCs w:val="14"/>
        </w:rPr>
        <w:t>zákona 216/2018 o rybárstve</w:t>
      </w:r>
      <w:r w:rsidRPr="00272C1F">
        <w:rPr>
          <w:rFonts w:cstheme="minorHAnsi"/>
          <w:sz w:val="14"/>
          <w:szCs w:val="14"/>
        </w:rPr>
        <w:t xml:space="preserve">, prípadne iné preukázateľné </w:t>
      </w:r>
      <w:r>
        <w:rPr>
          <w:rFonts w:cstheme="minorHAnsi"/>
          <w:sz w:val="14"/>
          <w:szCs w:val="14"/>
        </w:rPr>
        <w:t>potvrdenie o </w:t>
      </w:r>
      <w:r w:rsidRPr="00272C1F">
        <w:rPr>
          <w:rFonts w:cstheme="minorHAnsi"/>
          <w:sz w:val="14"/>
          <w:szCs w:val="14"/>
        </w:rPr>
        <w:t>prepojen</w:t>
      </w:r>
      <w:r>
        <w:rPr>
          <w:rFonts w:cstheme="minorHAnsi"/>
          <w:sz w:val="14"/>
          <w:szCs w:val="14"/>
        </w:rPr>
        <w:t xml:space="preserve">í </w:t>
      </w:r>
      <w:r w:rsidRPr="00272C1F">
        <w:rPr>
          <w:rFonts w:cstheme="minorHAnsi"/>
          <w:sz w:val="14"/>
          <w:szCs w:val="14"/>
        </w:rPr>
        <w:t>výkonu podnikateľskej, výrobnej alebo hospodárskej činnosti na sektor akvakultúry,</w:t>
      </w:r>
      <w:r>
        <w:rPr>
          <w:rFonts w:cstheme="minorHAnsi"/>
          <w:sz w:val="14"/>
          <w:szCs w:val="14"/>
        </w:rPr>
        <w:t xml:space="preserve"> </w:t>
      </w:r>
    </w:p>
  </w:footnote>
  <w:footnote w:id="17">
    <w:p w14:paraId="003079A8" w14:textId="727056A3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1C0C06">
        <w:rPr>
          <w:rStyle w:val="Odkaznapoznmkupodiarou"/>
          <w:sz w:val="16"/>
          <w:szCs w:val="16"/>
        </w:rPr>
        <w:footnoteRef/>
      </w:r>
      <w:r w:rsidRPr="001C0C06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 xml:space="preserve">Napr. </w:t>
      </w:r>
      <w:r>
        <w:fldChar w:fldCharType="begin"/>
      </w:r>
      <w:ins w:id="16" w:author="Používateľ" w:date="2025-10-29T12:25:00Z">
        <w:r w:rsidR="00146751">
          <w:instrText>HYPERLINK "https://oversi.gov.sk/"</w:instrText>
        </w:r>
      </w:ins>
      <w:del w:id="17" w:author="Používateľ" w:date="2025-10-29T12:23:00Z">
        <w:r w:rsidDel="0001356F">
          <w:delInstrText xml:space="preserve"> HYPERLINK "https://oversi.gov.sk/" </w:delInstrText>
        </w:r>
      </w:del>
      <w:r>
        <w:fldChar w:fldCharType="separate"/>
      </w:r>
      <w:r w:rsidRPr="00272C1F">
        <w:rPr>
          <w:rStyle w:val="Hypertextovprepojenie"/>
          <w:sz w:val="14"/>
          <w:szCs w:val="14"/>
        </w:rPr>
        <w:t>https://oversi.gov.sk/</w:t>
      </w:r>
      <w:r>
        <w:rPr>
          <w:rStyle w:val="Hypertextovprepojenie"/>
          <w:sz w:val="14"/>
          <w:szCs w:val="14"/>
        </w:rPr>
        <w:fldChar w:fldCharType="end"/>
      </w:r>
      <w:r w:rsidRPr="00272C1F">
        <w:rPr>
          <w:sz w:val="14"/>
          <w:szCs w:val="14"/>
        </w:rPr>
        <w:t xml:space="preserve">, obchodný register, Register združenia obcí, Register záujmových združení právnických osôb.  </w:t>
      </w:r>
    </w:p>
  </w:footnote>
  <w:footnote w:id="18">
    <w:p w14:paraId="5EB7D73B" w14:textId="07D27A63" w:rsidR="00B3714A" w:rsidRPr="00272C1F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272C1F">
        <w:rPr>
          <w:sz w:val="14"/>
          <w:szCs w:val="14"/>
        </w:rPr>
        <w:t xml:space="preserve">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272C1F">
        <w:rPr>
          <w:sz w:val="14"/>
          <w:szCs w:val="14"/>
        </w:rPr>
        <w:t>akvakultúrnom</w:t>
      </w:r>
      <w:proofErr w:type="spellEnd"/>
      <w:r w:rsidRPr="00272C1F">
        <w:rPr>
          <w:sz w:val="14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 (ďalej len „NSU“).</w:t>
      </w:r>
    </w:p>
  </w:footnote>
  <w:footnote w:id="19">
    <w:p w14:paraId="0EF31F43" w14:textId="164EF910" w:rsidR="00B3714A" w:rsidRPr="005C3F2B" w:rsidRDefault="00B3714A">
      <w:pPr>
        <w:pStyle w:val="Textpoznmkypodiarou"/>
        <w:rPr>
          <w:sz w:val="14"/>
          <w:szCs w:val="14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sz w:val="14"/>
          <w:szCs w:val="14"/>
        </w:rPr>
        <w:t xml:space="preserve"> </w:t>
      </w:r>
      <w:r>
        <w:fldChar w:fldCharType="begin"/>
      </w:r>
      <w:ins w:id="19" w:author="Používateľ" w:date="2025-10-29T12:25:00Z">
        <w:r w:rsidR="00146751">
          <w:instrText>HYPERLINK "https://eur-lex.europa.eu/legal-content/SK/TXT/?uri=CELEX%3A32021R1060"</w:instrText>
        </w:r>
      </w:ins>
      <w:del w:id="20" w:author="Používateľ" w:date="2025-10-29T12:23:00Z">
        <w:r w:rsidDel="0001356F">
          <w:delInstrText xml:space="preserve"> HYPERLINK "https://eur-lex.europa.eu/legal-content/SK/TXT/?uri=CELEX%3A32021R1060" </w:delInstrText>
        </w:r>
      </w:del>
      <w:r>
        <w:fldChar w:fldCharType="separate"/>
      </w:r>
      <w:r w:rsidRPr="00D26A83">
        <w:rPr>
          <w:rStyle w:val="Hypertextovprepojenie"/>
          <w:sz w:val="14"/>
          <w:szCs w:val="14"/>
        </w:rPr>
        <w:t>https://eur-lex.europa.eu/legal-content/SK/TXT/?uri=CELEX%3A32021R1060</w:t>
      </w:r>
      <w:r>
        <w:rPr>
          <w:rStyle w:val="Hypertextovprepojenie"/>
          <w:sz w:val="14"/>
          <w:szCs w:val="14"/>
        </w:rPr>
        <w:fldChar w:fldCharType="end"/>
      </w:r>
      <w:r>
        <w:rPr>
          <w:sz w:val="14"/>
          <w:szCs w:val="14"/>
        </w:rPr>
        <w:t xml:space="preserve"> </w:t>
      </w:r>
    </w:p>
  </w:footnote>
  <w:footnote w:id="20">
    <w:p w14:paraId="701CA426" w14:textId="2BD2F0D0" w:rsidR="00B3714A" w:rsidRPr="005C3F2B" w:rsidRDefault="00B3714A">
      <w:pPr>
        <w:pStyle w:val="Textpoznmkypodiarou"/>
        <w:rPr>
          <w:rStyle w:val="Odkaznapoznmkupodiarou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rStyle w:val="Odkaznapoznmkupodiarou"/>
          <w:sz w:val="14"/>
          <w:szCs w:val="14"/>
        </w:rPr>
        <w:t xml:space="preserve"> </w:t>
      </w:r>
      <w:r>
        <w:fldChar w:fldCharType="begin"/>
      </w:r>
      <w:ins w:id="21" w:author="Používateľ" w:date="2025-10-29T12:25:00Z">
        <w:r w:rsidR="00146751">
          <w:instrText>HYPERLINK "https://www.mpsvr.sk/files/slovensky/uvod/legislativa/socialna-pomoc-podpora/dohovor-osn-pravach-osob-so-zdravotnym-postihnutim-opcny-protokol-sk-aj.pdf"</w:instrText>
        </w:r>
      </w:ins>
      <w:del w:id="22" w:author="Používateľ" w:date="2025-10-29T12:23:00Z">
        <w:r w:rsidDel="0001356F">
          <w:delInstrText xml:space="preserve"> HYPERLINK "https://www.mpsvr.sk/files/slovensky/uvod/legislativa/socialna-pomoc-podpora/dohovor-osn-pravach-osob-so-zdravotnym-postihnutim-opcny-protokol-sk-aj.pdf" </w:delInstrText>
        </w:r>
      </w:del>
      <w:r>
        <w:fldChar w:fldCharType="separate"/>
      </w:r>
      <w:r w:rsidRPr="00D26A83">
        <w:rPr>
          <w:rStyle w:val="Hypertextovprepojenie"/>
          <w:sz w:val="14"/>
          <w:szCs w:val="14"/>
        </w:rPr>
        <w:t>https://www.mpsvr.sk/files/slovensky/uvod/legislativa/socialna-pomoc-podpora/dohovor-osn-pravach-osob-so-zdravotnym-postihnutim-opcny-protokol-sk-aj.pdf</w:t>
      </w:r>
      <w:r>
        <w:rPr>
          <w:rStyle w:val="Hypertextovprepojenie"/>
          <w:sz w:val="14"/>
          <w:szCs w:val="14"/>
        </w:rPr>
        <w:fldChar w:fldCharType="end"/>
      </w:r>
      <w:r>
        <w:rPr>
          <w:sz w:val="14"/>
          <w:szCs w:val="14"/>
        </w:rPr>
        <w:t xml:space="preserve"> </w:t>
      </w:r>
    </w:p>
  </w:footnote>
  <w:footnote w:id="21">
    <w:p w14:paraId="294F1AB1" w14:textId="2A4EA730" w:rsidR="00B3714A" w:rsidRDefault="00B3714A">
      <w:pPr>
        <w:pStyle w:val="Textpoznmkypodiarou"/>
      </w:pPr>
      <w:r w:rsidRPr="005C3F2B">
        <w:rPr>
          <w:rStyle w:val="Odkaznapoznmkupodiarou"/>
          <w:sz w:val="14"/>
          <w:szCs w:val="14"/>
        </w:rPr>
        <w:footnoteRef/>
      </w:r>
      <w:r>
        <w:t xml:space="preserve"> </w:t>
      </w:r>
      <w:r w:rsidRPr="005C3F2B">
        <w:rPr>
          <w:sz w:val="14"/>
          <w:szCs w:val="14"/>
        </w:rPr>
        <w:t>Metodický výklad k implementácií a uplatňovaniu Dohovoru OSN o právach osôb so zdravotným postihnutím (UNCRPD) v súlade s rozhodnutím Rady 2010/48/ES.</w:t>
      </w:r>
      <w:r>
        <w:rPr>
          <w:sz w:val="18"/>
          <w:szCs w:val="18"/>
        </w:rPr>
        <w:t xml:space="preserve"> </w:t>
      </w:r>
      <w:r>
        <w:t xml:space="preserve">  </w:t>
      </w:r>
    </w:p>
  </w:footnote>
  <w:footnote w:id="22">
    <w:p w14:paraId="5CC964C3" w14:textId="4CF12D40" w:rsidR="00B3714A" w:rsidRPr="005C3F2B" w:rsidRDefault="00B3714A">
      <w:pPr>
        <w:pStyle w:val="Textpoznmkypodiarou"/>
        <w:rPr>
          <w:sz w:val="16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rStyle w:val="Odkaznapoznmkupodiarou"/>
          <w:sz w:val="14"/>
          <w:szCs w:val="14"/>
        </w:rPr>
        <w:t xml:space="preserve"> </w:t>
      </w:r>
      <w:r w:rsidRPr="005C3F2B">
        <w:rPr>
          <w:sz w:val="14"/>
          <w:szCs w:val="18"/>
        </w:rPr>
        <w:t xml:space="preserve">Ak to situácia v čase predloženia </w:t>
      </w:r>
      <w:proofErr w:type="spellStart"/>
      <w:r w:rsidRPr="005C3F2B">
        <w:rPr>
          <w:sz w:val="14"/>
          <w:szCs w:val="18"/>
        </w:rPr>
        <w:t>ŽoNFP</w:t>
      </w:r>
      <w:proofErr w:type="spellEnd"/>
      <w:r w:rsidRPr="005C3F2B">
        <w:rPr>
          <w:sz w:val="14"/>
          <w:szCs w:val="18"/>
        </w:rPr>
        <w:t xml:space="preserve"> s ohľadom na stav projektu umožňuje </w:t>
      </w:r>
      <w:r w:rsidRPr="005C3F2B">
        <w:rPr>
          <w:sz w:val="16"/>
        </w:rPr>
        <w:t xml:space="preserve">  </w:t>
      </w:r>
    </w:p>
  </w:footnote>
  <w:footnote w:id="23">
    <w:p w14:paraId="2EBB12F9" w14:textId="77777777" w:rsidR="00B3714A" w:rsidRPr="00272C1F" w:rsidRDefault="00B3714A" w:rsidP="00122121">
      <w:pPr>
        <w:pStyle w:val="Textpoznmkypodiarou"/>
        <w:ind w:left="142" w:hanging="142"/>
        <w:rPr>
          <w:sz w:val="14"/>
          <w:szCs w:val="14"/>
        </w:rPr>
      </w:pPr>
      <w:r w:rsidRPr="00122121">
        <w:rPr>
          <w:rStyle w:val="Odkaznapoznmkupodiarou"/>
          <w:sz w:val="16"/>
          <w:szCs w:val="16"/>
        </w:rPr>
        <w:footnoteRef/>
      </w:r>
      <w:r>
        <w:t xml:space="preserve"> </w:t>
      </w:r>
      <w:r w:rsidRPr="00272C1F">
        <w:rPr>
          <w:sz w:val="14"/>
          <w:szCs w:val="14"/>
        </w:rPr>
        <w:t xml:space="preserve">Nariadenie Európskeho parlamentu a Rady (EÚ, </w:t>
      </w:r>
      <w:proofErr w:type="spellStart"/>
      <w:r w:rsidRPr="00272C1F">
        <w:rPr>
          <w:sz w:val="14"/>
          <w:szCs w:val="14"/>
        </w:rPr>
        <w:t>Euratom</w:t>
      </w:r>
      <w:proofErr w:type="spellEnd"/>
      <w:r w:rsidRPr="00272C1F">
        <w:rPr>
          <w:sz w:val="14"/>
          <w:szCs w:val="14"/>
        </w:rPr>
        <w:t xml:space="preserve">) 2018/1046 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</w:t>
      </w:r>
      <w:proofErr w:type="spellStart"/>
      <w:r w:rsidRPr="00272C1F">
        <w:rPr>
          <w:sz w:val="14"/>
          <w:szCs w:val="14"/>
        </w:rPr>
        <w:t>Euratom</w:t>
      </w:r>
      <w:proofErr w:type="spellEnd"/>
      <w:r w:rsidRPr="00272C1F">
        <w:rPr>
          <w:sz w:val="14"/>
          <w:szCs w:val="14"/>
        </w:rPr>
        <w:t>) č. 966/2012 v platnom znení.</w:t>
      </w:r>
    </w:p>
  </w:footnote>
  <w:footnote w:id="24">
    <w:p w14:paraId="59D3B053" w14:textId="1BE15169" w:rsidR="00B3714A" w:rsidRPr="00103DF5" w:rsidRDefault="00B3714A" w:rsidP="00C412C7">
      <w:pPr>
        <w:pStyle w:val="Textpoznmkypodiarou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272C1F">
        <w:rPr>
          <w:rFonts w:cstheme="minorHAnsi"/>
          <w:sz w:val="14"/>
          <w:szCs w:val="14"/>
        </w:rPr>
        <w:t xml:space="preserve"> do 1.1.2015 uvádzaný pod zákonným názvom ako program hospodárskeho rozvoja a sociálneho rozvoja obce</w:t>
      </w:r>
      <w:r w:rsidRPr="00103DF5">
        <w:rPr>
          <w:rFonts w:cstheme="minorHAnsi"/>
          <w:sz w:val="14"/>
          <w:szCs w:val="14"/>
        </w:rPr>
        <w:t xml:space="preserve">.  </w:t>
      </w:r>
    </w:p>
  </w:footnote>
  <w:footnote w:id="25">
    <w:p w14:paraId="3C0EEFBF" w14:textId="77777777" w:rsidR="00B3714A" w:rsidRPr="00B02ED2" w:rsidRDefault="00B3714A" w:rsidP="005C287D">
      <w:pPr>
        <w:pStyle w:val="Textpoznmkypodiarou"/>
        <w:rPr>
          <w:sz w:val="14"/>
          <w:szCs w:val="14"/>
        </w:rPr>
      </w:pPr>
      <w:r w:rsidRPr="00BD78D9">
        <w:rPr>
          <w:rStyle w:val="Odkaznapoznmkupodiarou"/>
          <w:sz w:val="16"/>
          <w:szCs w:val="16"/>
        </w:rPr>
        <w:footnoteRef/>
      </w:r>
      <w:r>
        <w:t xml:space="preserve"> </w:t>
      </w:r>
      <w:r w:rsidRPr="00B02ED2">
        <w:rPr>
          <w:sz w:val="14"/>
          <w:szCs w:val="14"/>
        </w:rPr>
        <w:t xml:space="preserve">Zákon č. 315/2016 Z. z. o registri partnerov verejného sektora a o zmene a doplnení niektorých zákonov v znení neskorších predpisov  </w:t>
      </w:r>
    </w:p>
  </w:footnote>
  <w:footnote w:id="26">
    <w:p w14:paraId="4C9E8FBA" w14:textId="77777777" w:rsidR="00B3714A" w:rsidRPr="00272C1F" w:rsidRDefault="00B3714A" w:rsidP="00B02ED2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4920BF">
        <w:rPr>
          <w:rStyle w:val="Odkaznapoznmkupodiarou"/>
          <w:rFonts w:cstheme="minorHAnsi"/>
          <w:sz w:val="14"/>
          <w:szCs w:val="14"/>
        </w:rPr>
        <w:footnoteRef/>
      </w:r>
      <w:r w:rsidRPr="00037BF1">
        <w:rPr>
          <w:rFonts w:cstheme="minorHAnsi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Zákon č. 233/1995 Z. z. o súdnych exekútoroch a exekučnej činnosti (Exekučný poriadok) a o zmene a doplnení ďalších zákonov v znení neskorších predpisov (ďalej len „Exekučný poriadok“).  </w:t>
      </w:r>
    </w:p>
  </w:footnote>
  <w:footnote w:id="27">
    <w:p w14:paraId="79FCAC2E" w14:textId="77777777" w:rsidR="00B3714A" w:rsidRPr="00685E5C" w:rsidRDefault="00B3714A" w:rsidP="005C287D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>V prípade, ak ide o exekučné konania začaté pred 01.04.2017, podmienka úhrady trov súvisiacich s výkonom rozhodnutia nie je relevantná v prípade, ak ide o exekúcie, od vykonania ktorých sa upúšťa.</w:t>
      </w:r>
      <w:r w:rsidRPr="00685E5C">
        <w:rPr>
          <w:sz w:val="14"/>
          <w:szCs w:val="14"/>
        </w:rPr>
        <w:t xml:space="preserve">  </w:t>
      </w:r>
    </w:p>
  </w:footnote>
  <w:footnote w:id="28">
    <w:p w14:paraId="0D0A7C91" w14:textId="77777777" w:rsidR="00B3714A" w:rsidRPr="00117439" w:rsidRDefault="00B3714A" w:rsidP="005C287D">
      <w:pPr>
        <w:pStyle w:val="Textpoznmkypodiarou"/>
        <w:jc w:val="both"/>
        <w:rPr>
          <w:rStyle w:val="Odkaznapoznmkupodiarou"/>
          <w:rFonts w:cstheme="minorHAnsi"/>
          <w:sz w:val="14"/>
          <w:szCs w:val="14"/>
          <w:vertAlign w:val="baseline"/>
        </w:rPr>
      </w:pPr>
      <w:r w:rsidRPr="00117439">
        <w:rPr>
          <w:rStyle w:val="Odkaznapoznmkupodiarou"/>
          <w:rFonts w:cstheme="minorHAnsi"/>
          <w:sz w:val="16"/>
          <w:szCs w:val="16"/>
        </w:rPr>
        <w:footnoteRef/>
      </w:r>
      <w:r w:rsidRPr="00117439">
        <w:rPr>
          <w:rStyle w:val="Odkaznapoznmkupodiarou"/>
          <w:sz w:val="16"/>
          <w:szCs w:val="16"/>
        </w:rPr>
        <w:t xml:space="preserve"> </w:t>
      </w:r>
      <w:r w:rsidRPr="00B02ED2">
        <w:rPr>
          <w:rFonts w:cstheme="minorHAnsi"/>
          <w:sz w:val="14"/>
          <w:szCs w:val="14"/>
        </w:rPr>
        <w:t>Zákon č. 7/2005 Z. z. o konkurze a reštrukturalizácii a o zmene a doplnení niektorých zákonov v znení neskorších predpisov.</w:t>
      </w:r>
      <w:r w:rsidRPr="00117439">
        <w:rPr>
          <w:rFonts w:cstheme="minorHAnsi"/>
          <w:sz w:val="14"/>
          <w:szCs w:val="14"/>
        </w:rPr>
        <w:t xml:space="preserve">  </w:t>
      </w:r>
    </w:p>
  </w:footnote>
  <w:footnote w:id="29">
    <w:p w14:paraId="48820C49" w14:textId="77777777" w:rsidR="00B3714A" w:rsidRPr="00EA2467" w:rsidRDefault="00B3714A" w:rsidP="00B008F0">
      <w:pPr>
        <w:pStyle w:val="Textpoznmkypodiarou"/>
        <w:ind w:left="142" w:hanging="142"/>
        <w:rPr>
          <w:sz w:val="14"/>
          <w:szCs w:val="14"/>
        </w:rPr>
      </w:pPr>
      <w:r>
        <w:rPr>
          <w:rStyle w:val="Odkaznapoznmkupodiarou"/>
        </w:rPr>
        <w:footnoteRef/>
      </w:r>
      <w:r>
        <w:t xml:space="preserve"> </w:t>
      </w:r>
      <w:r w:rsidRPr="00EA2467">
        <w:rPr>
          <w:sz w:val="14"/>
          <w:szCs w:val="14"/>
        </w:rPr>
        <w:t xml:space="preserve">Osoby, ktoré sú povinné v zmysle platných právnych predpisov preukázať svoju bezúhonnosť svojmu zamestnávateľovi alebo je bezúhonnosť predpokladom pre výkon ich práce (napr. štátni zamestnanci).  </w:t>
      </w:r>
    </w:p>
  </w:footnote>
  <w:footnote w:id="30">
    <w:p w14:paraId="6525FA3B" w14:textId="6B7E487C" w:rsidR="00B3714A" w:rsidRPr="00B02ED2" w:rsidRDefault="00B3714A" w:rsidP="00F05850">
      <w:pPr>
        <w:pStyle w:val="Textpoznmkypodiarou"/>
        <w:jc w:val="both"/>
        <w:rPr>
          <w:rFonts w:cstheme="minorHAnsi"/>
          <w:sz w:val="14"/>
          <w:szCs w:val="14"/>
        </w:rPr>
      </w:pPr>
      <w:r w:rsidRPr="00117439">
        <w:rPr>
          <w:rStyle w:val="Odkaznapoznmkupodiarou"/>
          <w:rFonts w:cstheme="minorHAnsi"/>
          <w:sz w:val="16"/>
          <w:szCs w:val="16"/>
        </w:rPr>
        <w:footnoteRef/>
      </w:r>
      <w:r w:rsidRPr="00117439">
        <w:rPr>
          <w:rStyle w:val="Odkaznapoznmkupodiarou"/>
          <w:sz w:val="16"/>
          <w:szCs w:val="16"/>
        </w:rPr>
        <w:t xml:space="preserve"> </w:t>
      </w:r>
      <w:r w:rsidRPr="00272C1F">
        <w:rPr>
          <w:rStyle w:val="Odkaznapoznmkupodiarou"/>
          <w:rFonts w:cstheme="minorHAnsi"/>
          <w:sz w:val="14"/>
          <w:szCs w:val="14"/>
          <w:vertAlign w:val="baseline"/>
        </w:rPr>
        <w:t xml:space="preserve">Napr. </w:t>
      </w:r>
      <w:r>
        <w:fldChar w:fldCharType="begin"/>
      </w:r>
      <w:ins w:id="47" w:author="Používateľ" w:date="2025-10-29T12:25:00Z">
        <w:r w:rsidR="00146751">
          <w:instrText>HYPERLINK "https://oversi.gov.sk/"</w:instrText>
        </w:r>
      </w:ins>
      <w:del w:id="48" w:author="Používateľ" w:date="2025-10-29T12:23:00Z">
        <w:r w:rsidDel="0001356F">
          <w:delInstrText xml:space="preserve"> HYPERLINK "https://oversi.gov.sk/" </w:delInstrText>
        </w:r>
      </w:del>
      <w:r>
        <w:fldChar w:fldCharType="separate"/>
      </w:r>
      <w:r w:rsidRPr="00272C1F">
        <w:rPr>
          <w:rStyle w:val="Odkaznapoznmkupodiarou"/>
          <w:rFonts w:cstheme="minorHAnsi"/>
          <w:sz w:val="14"/>
          <w:szCs w:val="14"/>
          <w:vertAlign w:val="baseline"/>
        </w:rPr>
        <w:t>https://oversi.gov.sk/</w:t>
      </w:r>
      <w:r>
        <w:rPr>
          <w:rStyle w:val="Odkaznapoznmkupodiarou"/>
          <w:rFonts w:cstheme="minorHAnsi"/>
          <w:sz w:val="14"/>
          <w:szCs w:val="14"/>
          <w:vertAlign w:val="baseline"/>
        </w:rPr>
        <w:fldChar w:fldCharType="end"/>
      </w:r>
      <w:r w:rsidRPr="00272C1F">
        <w:rPr>
          <w:rStyle w:val="Odkaznapoznmkupodiarou"/>
          <w:rFonts w:cstheme="minorHAnsi"/>
          <w:sz w:val="14"/>
          <w:szCs w:val="14"/>
          <w:vertAlign w:val="baseline"/>
        </w:rPr>
        <w:t>, obchodný register, Register združenia obcí, Register záujmových združení právnických osôb</w:t>
      </w:r>
      <w:r w:rsidRPr="00B02ED2">
        <w:rPr>
          <w:rStyle w:val="Odkaznapoznmkupodiarou"/>
          <w:rFonts w:cstheme="minorHAnsi"/>
          <w:sz w:val="14"/>
          <w:szCs w:val="14"/>
          <w:vertAlign w:val="baseline"/>
        </w:rPr>
        <w:t xml:space="preserve">.  </w:t>
      </w:r>
    </w:p>
  </w:footnote>
  <w:footnote w:id="31">
    <w:p w14:paraId="3CDD0286" w14:textId="77777777" w:rsidR="00B3714A" w:rsidRPr="00112567" w:rsidRDefault="00B3714A" w:rsidP="004920BF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4920BF">
        <w:rPr>
          <w:rStyle w:val="Odkaznapoznmkupodiarou"/>
          <w:rFonts w:cstheme="minorHAnsi"/>
          <w:sz w:val="14"/>
          <w:szCs w:val="14"/>
        </w:rPr>
        <w:footnoteRef/>
      </w:r>
      <w:r w:rsidRPr="004920BF">
        <w:rPr>
          <w:rFonts w:cstheme="minorHAnsi"/>
          <w:sz w:val="16"/>
          <w:szCs w:val="16"/>
        </w:rPr>
        <w:t xml:space="preserve"> </w:t>
      </w:r>
      <w:r w:rsidRPr="00112567">
        <w:rPr>
          <w:rFonts w:cstheme="minorHAnsi"/>
          <w:sz w:val="14"/>
          <w:szCs w:val="14"/>
        </w:rPr>
        <w:t xml:space="preserve">Zákon č. 24/2006 Z. z. o posudzovaní vplyvov na životné prostredie a o zmene a doplnení niektorých zákonov v znení neskorších predpisov (ďalej len „zákon o posudzovaní vplyvov“).  </w:t>
      </w:r>
    </w:p>
  </w:footnote>
  <w:footnote w:id="32">
    <w:p w14:paraId="73429CE7" w14:textId="4B77F430" w:rsidR="00B24B95" w:rsidRPr="00B24B95" w:rsidRDefault="00B24B95">
      <w:pPr>
        <w:pStyle w:val="Textpoznmkypodiarou"/>
        <w:rPr>
          <w:rFonts w:cstheme="minorHAnsi"/>
          <w:sz w:val="14"/>
          <w:szCs w:val="14"/>
          <w:rPrChange w:id="64" w:author="Používateľ" w:date="2025-10-29T12:59:00Z">
            <w:rPr/>
          </w:rPrChange>
        </w:rPr>
      </w:pPr>
      <w:ins w:id="65" w:author="Používateľ" w:date="2025-10-29T12:59:00Z">
        <w:r>
          <w:rPr>
            <w:rStyle w:val="Odkaznapoznmkupodiarou"/>
          </w:rPr>
          <w:footnoteRef/>
        </w:r>
        <w:r>
          <w:t xml:space="preserve"> </w:t>
        </w:r>
        <w:r w:rsidRPr="00B24B95">
          <w:rPr>
            <w:rFonts w:cstheme="minorHAnsi"/>
            <w:sz w:val="14"/>
            <w:szCs w:val="14"/>
            <w:rPrChange w:id="66" w:author="Používateľ" w:date="2025-10-29T12:59:00Z">
              <w:rPr/>
            </w:rPrChange>
          </w:rPr>
          <w:t>https://eur-lex.europa.eu/legal-content/SK/TXT/?uri=CELEX%3A32021R1060</w:t>
        </w:r>
      </w:ins>
    </w:p>
  </w:footnote>
  <w:footnote w:id="33">
    <w:p w14:paraId="23BFCC2D" w14:textId="4BECAA47" w:rsidR="00001552" w:rsidRDefault="00001552">
      <w:pPr>
        <w:pStyle w:val="Textpoznmkypodiarou"/>
        <w:rPr>
          <w:ins w:id="69" w:author="Mitrik Vladimír" w:date="2025-10-29T12:20:00Z"/>
          <w:sz w:val="14"/>
          <w:szCs w:val="16"/>
        </w:rPr>
      </w:pPr>
      <w:ins w:id="70" w:author="Mitrik Vladimír" w:date="2025-10-29T12:18:00Z">
        <w:r w:rsidRPr="00843EBA">
          <w:rPr>
            <w:rStyle w:val="Odkaznapoznmkupodiarou"/>
            <w:sz w:val="18"/>
            <w:szCs w:val="16"/>
            <w:rPrChange w:id="71" w:author="Používateľ" w:date="2025-10-29T12:27:00Z">
              <w:rPr>
                <w:rStyle w:val="Odkaznapoznmkupodiarou"/>
              </w:rPr>
            </w:rPrChange>
          </w:rPr>
          <w:footnoteRef/>
        </w:r>
        <w:r>
          <w:t xml:space="preserve"> </w:t>
        </w:r>
      </w:ins>
      <w:ins w:id="72" w:author="Mitrik Vladimír" w:date="2025-10-29T12:20:00Z">
        <w:r>
          <w:rPr>
            <w:sz w:val="14"/>
            <w:szCs w:val="16"/>
          </w:rPr>
          <w:fldChar w:fldCharType="begin"/>
        </w:r>
      </w:ins>
      <w:ins w:id="73" w:author="Používateľ" w:date="2025-10-29T12:25:00Z">
        <w:r w:rsidR="00146751">
          <w:rPr>
            <w:sz w:val="14"/>
            <w:szCs w:val="16"/>
          </w:rPr>
          <w:instrText>HYPERLINK "https://www.mpsvr.sk/files/slovensky/uvod/legislativa/socialna-pomoc-podpora/dohovor-osn-pravach-osob-so-zdravotnym-postihnutim-opcny-protokol-sk-aj.pdf"</w:instrText>
        </w:r>
      </w:ins>
      <w:ins w:id="74" w:author="Mitrik Vladimír" w:date="2025-10-29T12:20:00Z">
        <w:del w:id="75" w:author="Používateľ" w:date="2025-10-29T12:23:00Z">
          <w:r w:rsidDel="0001356F">
            <w:rPr>
              <w:sz w:val="14"/>
              <w:szCs w:val="16"/>
            </w:rPr>
            <w:delInstrText xml:space="preserve"> HYPERLINK "</w:delInstrText>
          </w:r>
        </w:del>
      </w:ins>
      <w:ins w:id="76" w:author="Mitrik Vladimír" w:date="2025-10-29T12:18:00Z">
        <w:del w:id="77" w:author="Používateľ" w:date="2025-10-29T12:23:00Z">
          <w:r w:rsidRPr="00001552" w:rsidDel="0001356F">
            <w:rPr>
              <w:sz w:val="14"/>
              <w:szCs w:val="16"/>
              <w:rPrChange w:id="78" w:author="Mitrik Vladimír" w:date="2025-10-29T12:19:00Z">
                <w:rPr/>
              </w:rPrChange>
            </w:rPr>
            <w:delInstrText>https://www.mpsvr.sk/files/slovensky/uvod/legislativa/socialna-pomoc-podpora/dohovor-osn-pravach-osob-so-zdravotnym-postihnutim-opcny-protokol-sk-aj.pdf</w:delInstrText>
          </w:r>
        </w:del>
      </w:ins>
      <w:ins w:id="79" w:author="Mitrik Vladimír" w:date="2025-10-29T12:20:00Z">
        <w:del w:id="80" w:author="Používateľ" w:date="2025-10-29T12:23:00Z">
          <w:r w:rsidDel="0001356F">
            <w:rPr>
              <w:sz w:val="14"/>
              <w:szCs w:val="16"/>
            </w:rPr>
            <w:delInstrText xml:space="preserve">" </w:delInstrText>
          </w:r>
        </w:del>
        <w:r>
          <w:rPr>
            <w:sz w:val="14"/>
            <w:szCs w:val="16"/>
          </w:rPr>
          <w:fldChar w:fldCharType="separate"/>
        </w:r>
      </w:ins>
      <w:ins w:id="81" w:author="Mitrik Vladimír" w:date="2025-10-29T12:18:00Z">
        <w:r w:rsidRPr="00843EBA">
          <w:rPr>
            <w:rStyle w:val="Hypertextovprepojenie"/>
            <w:sz w:val="14"/>
            <w:szCs w:val="16"/>
          </w:rPr>
          <w:t>https://www.mpsvr.sk/files/slovensky/uvod/legislativa/socialna-pomoc-podpora/dohovor-osn-pravach-osob-so-zdravotnym-postihnutim-opcny-protokol-sk-aj.pdf</w:t>
        </w:r>
      </w:ins>
      <w:ins w:id="82" w:author="Mitrik Vladimír" w:date="2025-10-29T12:20:00Z">
        <w:r>
          <w:rPr>
            <w:sz w:val="14"/>
            <w:szCs w:val="16"/>
          </w:rPr>
          <w:fldChar w:fldCharType="end"/>
        </w:r>
      </w:ins>
    </w:p>
    <w:p w14:paraId="0709B2C2" w14:textId="23EFA33F" w:rsidR="00001552" w:rsidRDefault="00001552">
      <w:pPr>
        <w:pStyle w:val="Textpoznmkypodiarou"/>
      </w:pPr>
      <w:ins w:id="83" w:author="Mitrik Vladimír" w:date="2025-10-29T12:20:00Z">
        <w:r w:rsidRPr="00AA0B2D">
          <w:rPr>
            <w:rFonts w:cstheme="minorHAnsi"/>
            <w:sz w:val="14"/>
            <w:szCs w:val="14"/>
          </w:rPr>
          <w:t>Metodický výklad k implementácií a uplatňovaniu Dohovoru OSN o právach osôb so zdravotným postihnutím (UNCRPD) v súlade s rozhodnutím Rady 2010/48/ES.</w:t>
        </w:r>
        <w:r w:rsidRPr="00AA0B2D">
          <w:rPr>
            <w:rFonts w:cstheme="minorHAnsi"/>
            <w:sz w:val="18"/>
            <w:szCs w:val="18"/>
          </w:rPr>
          <w:t xml:space="preserve"> </w:t>
        </w:r>
        <w:r w:rsidRPr="00AA0B2D">
          <w:rPr>
            <w:rFonts w:cstheme="minorHAnsi"/>
          </w:rPr>
          <w:t xml:space="preserve">  </w:t>
        </w:r>
      </w:ins>
    </w:p>
  </w:footnote>
  <w:footnote w:id="34">
    <w:p w14:paraId="3E5DE499" w14:textId="77777777" w:rsidR="00B3714A" w:rsidRPr="001A3504" w:rsidRDefault="00B3714A" w:rsidP="00161A71">
      <w:pPr>
        <w:pStyle w:val="Textpoznmkypodiarou"/>
        <w:ind w:left="142" w:hanging="142"/>
        <w:jc w:val="both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843EBA">
        <w:rPr>
          <w:sz w:val="18"/>
          <w:szCs w:val="16"/>
          <w:vertAlign w:val="superscript"/>
        </w:rPr>
        <w:t xml:space="preserve"> </w:t>
      </w:r>
      <w:r w:rsidRPr="001A3504">
        <w:rPr>
          <w:sz w:val="14"/>
          <w:szCs w:val="14"/>
        </w:rPr>
        <w:t>Elektronické úložisko podľa zákona č. 305/2013 Z. z. o elektronickej podobe výkonu pôsobnosti orgánov verejnej moci a o zmene a doplnení niektorých zákonov (zákon o e-</w:t>
      </w:r>
      <w:proofErr w:type="spellStart"/>
      <w:r w:rsidRPr="001A3504">
        <w:rPr>
          <w:sz w:val="14"/>
          <w:szCs w:val="14"/>
        </w:rPr>
        <w:t>Governmente</w:t>
      </w:r>
      <w:proofErr w:type="spellEnd"/>
      <w:r w:rsidRPr="001A3504">
        <w:rPr>
          <w:sz w:val="14"/>
          <w:szCs w:val="14"/>
        </w:rPr>
        <w:t>) v znení neskorších predpisov (ďalej len „e-schránka“)(ďalej len „zákon o e-</w:t>
      </w:r>
      <w:proofErr w:type="spellStart"/>
      <w:r w:rsidRPr="001A3504">
        <w:rPr>
          <w:sz w:val="14"/>
          <w:szCs w:val="14"/>
        </w:rPr>
        <w:t>Governmente</w:t>
      </w:r>
      <w:proofErr w:type="spellEnd"/>
      <w:r w:rsidRPr="001A3504">
        <w:rPr>
          <w:sz w:val="14"/>
          <w:szCs w:val="14"/>
        </w:rPr>
        <w:t xml:space="preserve">“).  </w:t>
      </w:r>
    </w:p>
  </w:footnote>
  <w:footnote w:id="35">
    <w:p w14:paraId="15EC4195" w14:textId="77777777" w:rsidR="00B3714A" w:rsidRPr="00BD78D9" w:rsidRDefault="00B3714A" w:rsidP="00355AA7">
      <w:pPr>
        <w:pStyle w:val="Textpoznmkypodiarou"/>
        <w:rPr>
          <w:sz w:val="14"/>
          <w:szCs w:val="14"/>
        </w:rPr>
      </w:pPr>
      <w:r w:rsidRPr="00843EBA">
        <w:rPr>
          <w:rStyle w:val="Odkaznapoznmkupodiarou"/>
          <w:sz w:val="18"/>
          <w:szCs w:val="16"/>
        </w:rPr>
        <w:footnoteRef/>
      </w:r>
      <w:r>
        <w:t xml:space="preserve"> </w:t>
      </w:r>
      <w:r w:rsidRPr="00BD78D9">
        <w:rPr>
          <w:sz w:val="14"/>
          <w:szCs w:val="14"/>
        </w:rPr>
        <w:t>NARIADENIE EURÓPSKEHO PARLAMENTU A RADY (EÚ) 2021/1060.</w:t>
      </w:r>
    </w:p>
  </w:footnote>
  <w:footnote w:id="36">
    <w:p w14:paraId="239CAD00" w14:textId="77777777" w:rsidR="00B3714A" w:rsidRPr="00BD78D9" w:rsidRDefault="00B3714A" w:rsidP="00355AA7">
      <w:pPr>
        <w:pStyle w:val="Textpoznmkypodiarou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BD78D9">
        <w:rPr>
          <w:sz w:val="14"/>
          <w:szCs w:val="14"/>
        </w:rPr>
        <w:t xml:space="preserve"> Uplatnené od 1. januára 2023 v prípade programov podporovaných z ENRAF, AMIF, ISF a BMVI.</w:t>
      </w:r>
    </w:p>
  </w:footnote>
  <w:footnote w:id="37">
    <w:p w14:paraId="6A185557" w14:textId="4B596B72" w:rsidR="00B3714A" w:rsidRPr="00272C1F" w:rsidRDefault="00B3714A" w:rsidP="00296280">
      <w:pPr>
        <w:pStyle w:val="Textpoznmkypodiarou"/>
        <w:ind w:left="142" w:hanging="142"/>
        <w:rPr>
          <w:sz w:val="14"/>
          <w:szCs w:val="14"/>
        </w:rPr>
      </w:pPr>
      <w:r w:rsidRPr="00843EBA">
        <w:rPr>
          <w:rStyle w:val="Odkaznapoznmkupodiarou"/>
          <w:sz w:val="18"/>
          <w:szCs w:val="16"/>
        </w:rPr>
        <w:footnoteRef/>
      </w:r>
      <w:r w:rsidRPr="00843EBA">
        <w:rPr>
          <w:rStyle w:val="Odkaznapoznmkupodiarou"/>
          <w:sz w:val="18"/>
          <w:szCs w:val="16"/>
        </w:rPr>
        <w:t xml:space="preserve"> </w:t>
      </w:r>
      <w:r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>Postup pri získavaní prístupu žiadateľa do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, prístupu, resp. práce v rámci e-schránky, procesný postup a technicko-organizačné náležitosti pri predkladaní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a podmienky, ktoré musí žiadateľ splniť na to, aby bola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predložená riadne a včas sú bližšie špecifikované v kapitole 2 a 3 </w:t>
      </w:r>
      <w:hyperlink r:id="rId1" w:history="1">
        <w:r w:rsidRPr="00272C1F">
          <w:rPr>
            <w:sz w:val="14"/>
            <w:szCs w:val="14"/>
          </w:rPr>
          <w:t>Všeobecnej informácie k predkladaniu a schvaľovaniu žiadosti o poskytnutie nenávratného finančného príspevku</w:t>
        </w:r>
      </w:hyperlink>
      <w:r w:rsidRPr="00272C1F">
        <w:rPr>
          <w:sz w:val="14"/>
          <w:szCs w:val="14"/>
        </w:rPr>
        <w:t xml:space="preserve"> (ďalej </w:t>
      </w:r>
      <w:r>
        <w:rPr>
          <w:sz w:val="14"/>
          <w:szCs w:val="14"/>
        </w:rPr>
        <w:t>len</w:t>
      </w:r>
      <w:r w:rsidRPr="00272C1F">
        <w:rPr>
          <w:sz w:val="14"/>
          <w:szCs w:val="14"/>
        </w:rPr>
        <w:t xml:space="preserve"> „Všeobecná informácia k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“). </w:t>
      </w:r>
    </w:p>
  </w:footnote>
  <w:footnote w:id="38">
    <w:p w14:paraId="428ED754" w14:textId="57FD3AB1" w:rsidR="00B3714A" w:rsidRPr="00272C1F" w:rsidRDefault="00B3714A" w:rsidP="001A3504">
      <w:pPr>
        <w:pStyle w:val="Textpoznmkypodiarou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843EBA">
        <w:rPr>
          <w:sz w:val="18"/>
          <w:szCs w:val="16"/>
          <w:vertAlign w:val="superscript"/>
        </w:rPr>
        <w:t xml:space="preserve"> </w:t>
      </w:r>
      <w:r w:rsidRPr="00272C1F">
        <w:rPr>
          <w:sz w:val="14"/>
          <w:szCs w:val="14"/>
        </w:rPr>
        <w:t>Aktuálne dostupná na webovom sídle https://www.itms2014.sk/. V priebehu rokov 2023 až 2024 bude nasadená nová verzia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>.</w:t>
      </w:r>
    </w:p>
  </w:footnote>
  <w:footnote w:id="39">
    <w:p w14:paraId="7CE77A7E" w14:textId="12ACC2B1" w:rsidR="00B3714A" w:rsidRDefault="00B3714A" w:rsidP="00AF1B3B">
      <w:pPr>
        <w:pStyle w:val="Textpoznmkypodiarou"/>
        <w:ind w:left="142" w:hanging="142"/>
      </w:pPr>
      <w:r w:rsidRPr="00843EBA">
        <w:rPr>
          <w:rStyle w:val="Odkaznapoznmkupodiarou"/>
          <w:sz w:val="18"/>
          <w:szCs w:val="16"/>
        </w:rPr>
        <w:footnoteRef/>
      </w:r>
      <w:r w:rsidRPr="00272C1F">
        <w:rPr>
          <w:sz w:val="14"/>
          <w:szCs w:val="14"/>
        </w:rPr>
        <w:t xml:space="preserve"> Pri odosielaní elektronickej formy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žiadateľ nemusí opustiť prostredie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>.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 automaticky vygeneruje všetko potrebné pre zrealizovanie elektronického podania v rámci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, t. j. elektronickú správu aj samotný formulár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, ktorý tvorí prílohu elektronickej správy. Po vygenerovaní elektronickej správy a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žiadateľ podpíše obidva elektronické dokumenty a odošle podanie cez verejnú časť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. Elektronické podanie vrátane prílohy, t. j.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je doručené systémom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 do elektronickej schránky poskytovateľa. Toto isté podanie sa uloží do elektronickej schránky (do odoslaných správ) žiadateľa a rovnako mu bude doručená aj elektronická doručenka.</w:t>
      </w:r>
      <w:r w:rsidRPr="00D36D4F">
        <w:rPr>
          <w:sz w:val="16"/>
          <w:szCs w:val="16"/>
        </w:rPr>
        <w:t xml:space="preserve">  </w:t>
      </w:r>
      <w:ins w:id="91" w:author="Mitrik Vladimír" w:date="2025-10-29T12:10:00Z">
        <w:r>
          <w:rPr>
            <w:sz w:val="16"/>
            <w:szCs w:val="16"/>
          </w:rPr>
          <w:tab/>
        </w:r>
      </w:ins>
    </w:p>
  </w:footnote>
  <w:footnote w:id="40">
    <w:p w14:paraId="0B018B84" w14:textId="0FF166C9" w:rsidR="00B3714A" w:rsidRDefault="00B3714A">
      <w:pPr>
        <w:pStyle w:val="Textpoznmkypodiarou"/>
      </w:pPr>
      <w:r w:rsidRPr="006A1EBD">
        <w:rPr>
          <w:sz w:val="14"/>
          <w:szCs w:val="14"/>
        </w:rPr>
        <w:footnoteRef/>
      </w:r>
      <w:r>
        <w:rPr>
          <w:sz w:val="14"/>
          <w:szCs w:val="14"/>
        </w:rPr>
        <w:t xml:space="preserve"> V zmysle </w:t>
      </w:r>
      <w:r w:rsidRPr="006A1EBD">
        <w:rPr>
          <w:sz w:val="14"/>
          <w:szCs w:val="14"/>
        </w:rPr>
        <w:t xml:space="preserve">§ 16 ods. 2 </w:t>
      </w:r>
      <w:r>
        <w:rPr>
          <w:sz w:val="14"/>
          <w:szCs w:val="14"/>
        </w:rPr>
        <w:t>zákona o príspevkoch z fondov</w:t>
      </w:r>
      <w:r>
        <w:t xml:space="preserve"> </w:t>
      </w:r>
    </w:p>
  </w:footnote>
  <w:footnote w:id="41">
    <w:p w14:paraId="575330D4" w14:textId="77777777" w:rsidR="00B3714A" w:rsidRPr="009B1430" w:rsidRDefault="00B3714A" w:rsidP="00BD78D9">
      <w:pPr>
        <w:pStyle w:val="Textpoznmkypodiarou"/>
        <w:spacing w:line="192" w:lineRule="auto"/>
        <w:rPr>
          <w:sz w:val="14"/>
          <w:szCs w:val="14"/>
        </w:rPr>
      </w:pPr>
      <w:r w:rsidRPr="00BD78D9">
        <w:rPr>
          <w:rStyle w:val="Odkaznapoznmkupodiarou"/>
          <w:sz w:val="18"/>
          <w:szCs w:val="18"/>
        </w:rPr>
        <w:footnoteRef/>
      </w:r>
      <w:r w:rsidRPr="00BD78D9">
        <w:rPr>
          <w:rStyle w:val="Odkaznapoznmkupodiarou"/>
          <w:sz w:val="18"/>
          <w:szCs w:val="18"/>
        </w:rPr>
        <w:t xml:space="preserve"> </w:t>
      </w:r>
      <w:r w:rsidRPr="00BD78D9">
        <w:rPr>
          <w:sz w:val="14"/>
          <w:szCs w:val="14"/>
        </w:rPr>
        <w:t>Zákon č. 315/2016 Z. z. o registri partnerov verejného sektora a o zmene a doplnení niektorých zákonov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BB3B2" w14:textId="77777777" w:rsidR="00B3714A" w:rsidRDefault="00B371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5F7B5" w14:textId="15BB21A4" w:rsidR="00B3714A" w:rsidRDefault="00B3714A" w:rsidP="00900FF7">
    <w:r>
      <w:rPr>
        <w:noProof/>
        <w:lang w:eastAsia="sk-SK"/>
      </w:rPr>
      <w:drawing>
        <wp:inline distT="0" distB="0" distL="0" distR="0" wp14:anchorId="4706470D" wp14:editId="5FFC5531">
          <wp:extent cx="6645910" cy="552450"/>
          <wp:effectExtent l="0" t="0" r="254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46E63" w14:textId="77777777" w:rsidR="00B3714A" w:rsidRDefault="00B371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40B"/>
    <w:multiLevelType w:val="hybridMultilevel"/>
    <w:tmpl w:val="244273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62F8B"/>
    <w:multiLevelType w:val="hybridMultilevel"/>
    <w:tmpl w:val="57BE9A14"/>
    <w:lvl w:ilvl="0" w:tplc="2B0E13B4">
      <w:numFmt w:val="bullet"/>
      <w:lvlText w:val="•"/>
      <w:lvlJc w:val="left"/>
      <w:pPr>
        <w:ind w:left="317" w:hanging="317"/>
      </w:pPr>
      <w:rPr>
        <w:rFonts w:hint="default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470" w:hanging="360"/>
      </w:pPr>
      <w:rPr>
        <w:rFonts w:ascii="Courier New" w:hAnsi="Courier New" w:cs="Courier New" w:hint="default"/>
      </w:rPr>
    </w:lvl>
    <w:lvl w:ilvl="2" w:tplc="F64C4CAE">
      <w:start w:val="1"/>
      <w:numFmt w:val="bullet"/>
      <w:lvlText w:val="−"/>
      <w:lvlJc w:val="left"/>
      <w:pPr>
        <w:ind w:left="119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3" w:tplc="041B0001" w:tentative="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</w:abstractNum>
  <w:abstractNum w:abstractNumId="2" w15:restartNumberingAfterBreak="0">
    <w:nsid w:val="05387695"/>
    <w:multiLevelType w:val="hybridMultilevel"/>
    <w:tmpl w:val="18C808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0FA2"/>
    <w:multiLevelType w:val="hybridMultilevel"/>
    <w:tmpl w:val="EC8425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F0243"/>
    <w:multiLevelType w:val="hybridMultilevel"/>
    <w:tmpl w:val="04B4D1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84002"/>
    <w:multiLevelType w:val="hybridMultilevel"/>
    <w:tmpl w:val="868632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62B"/>
    <w:multiLevelType w:val="hybridMultilevel"/>
    <w:tmpl w:val="65C4A08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70208"/>
    <w:multiLevelType w:val="hybridMultilevel"/>
    <w:tmpl w:val="353A53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D462E3"/>
    <w:multiLevelType w:val="hybridMultilevel"/>
    <w:tmpl w:val="F3FEF74E"/>
    <w:lvl w:ilvl="0" w:tplc="EDBA8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425BB4"/>
    <w:multiLevelType w:val="hybridMultilevel"/>
    <w:tmpl w:val="CB08A3E0"/>
    <w:lvl w:ilvl="0" w:tplc="041B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0D675A74"/>
    <w:multiLevelType w:val="hybridMultilevel"/>
    <w:tmpl w:val="A7D645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E52E1"/>
    <w:multiLevelType w:val="hybridMultilevel"/>
    <w:tmpl w:val="7A1617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20B85"/>
    <w:multiLevelType w:val="hybridMultilevel"/>
    <w:tmpl w:val="EC48174E"/>
    <w:lvl w:ilvl="0" w:tplc="F64C4CAE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5EA6C9C"/>
    <w:multiLevelType w:val="hybridMultilevel"/>
    <w:tmpl w:val="7526D462"/>
    <w:lvl w:ilvl="0" w:tplc="E284A0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34B8E8FC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94848"/>
    <w:multiLevelType w:val="hybridMultilevel"/>
    <w:tmpl w:val="29865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F4E53"/>
    <w:multiLevelType w:val="hybridMultilevel"/>
    <w:tmpl w:val="0D9458A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327F0"/>
    <w:multiLevelType w:val="hybridMultilevel"/>
    <w:tmpl w:val="A216B6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5573E"/>
    <w:multiLevelType w:val="hybridMultilevel"/>
    <w:tmpl w:val="DC729D8C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C4238"/>
    <w:multiLevelType w:val="hybridMultilevel"/>
    <w:tmpl w:val="49ACBB5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287" w:hanging="317"/>
      </w:pPr>
      <w:rPr>
        <w:rFonts w:ascii="Arial Narrow" w:hAnsi="Arial Narrow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19" w15:restartNumberingAfterBreak="0">
    <w:nsid w:val="235939A6"/>
    <w:multiLevelType w:val="hybridMultilevel"/>
    <w:tmpl w:val="BE88E8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D49DE"/>
    <w:multiLevelType w:val="hybridMultilevel"/>
    <w:tmpl w:val="2E9A3E0A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4472A"/>
    <w:multiLevelType w:val="hybridMultilevel"/>
    <w:tmpl w:val="8D707C5E"/>
    <w:lvl w:ilvl="0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  <w:w w:val="100"/>
        <w:sz w:val="20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ABB0CD9"/>
    <w:multiLevelType w:val="hybridMultilevel"/>
    <w:tmpl w:val="0A8E2E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10404"/>
    <w:multiLevelType w:val="multilevel"/>
    <w:tmpl w:val="01603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E83091F"/>
    <w:multiLevelType w:val="hybridMultilevel"/>
    <w:tmpl w:val="A70AA2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EF41301"/>
    <w:multiLevelType w:val="hybridMultilevel"/>
    <w:tmpl w:val="D770679C"/>
    <w:lvl w:ilvl="0" w:tplc="838CF372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FC17E0"/>
    <w:multiLevelType w:val="hybridMultilevel"/>
    <w:tmpl w:val="20F8176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70FAE"/>
    <w:multiLevelType w:val="hybridMultilevel"/>
    <w:tmpl w:val="5B6460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154C2A"/>
    <w:multiLevelType w:val="hybridMultilevel"/>
    <w:tmpl w:val="7E3C32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E0464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53207A"/>
    <w:multiLevelType w:val="hybridMultilevel"/>
    <w:tmpl w:val="227E9A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CC79F6"/>
    <w:multiLevelType w:val="hybridMultilevel"/>
    <w:tmpl w:val="2B3AA534"/>
    <w:lvl w:ilvl="0" w:tplc="888CE79E">
      <w:start w:val="1"/>
      <w:numFmt w:val="bullet"/>
      <w:lvlText w:val="-"/>
      <w:lvlJc w:val="left"/>
      <w:pPr>
        <w:ind w:left="1888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31" w15:restartNumberingAfterBreak="0">
    <w:nsid w:val="379E6B9E"/>
    <w:multiLevelType w:val="hybridMultilevel"/>
    <w:tmpl w:val="314C8CEA"/>
    <w:lvl w:ilvl="0" w:tplc="041B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2" w15:restartNumberingAfterBreak="0">
    <w:nsid w:val="37DC1FDA"/>
    <w:multiLevelType w:val="hybridMultilevel"/>
    <w:tmpl w:val="6542EB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w w:val="100"/>
        <w:sz w:val="22"/>
        <w:szCs w:val="22"/>
        <w:lang w:val="sk-SK" w:eastAsia="en-US" w:bidi="ar-SA"/>
      </w:rPr>
    </w:lvl>
    <w:lvl w:ilvl="1" w:tplc="9BA2FE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0C744A"/>
    <w:multiLevelType w:val="hybridMultilevel"/>
    <w:tmpl w:val="FA065C1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60096F"/>
    <w:multiLevelType w:val="hybridMultilevel"/>
    <w:tmpl w:val="4DA07F78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744B7E"/>
    <w:multiLevelType w:val="hybridMultilevel"/>
    <w:tmpl w:val="9B4E6C46"/>
    <w:lvl w:ilvl="0" w:tplc="F64C4CAE">
      <w:start w:val="1"/>
      <w:numFmt w:val="bullet"/>
      <w:lvlText w:val="−"/>
      <w:lvlJc w:val="left"/>
      <w:pPr>
        <w:ind w:left="765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397F0F57"/>
    <w:multiLevelType w:val="hybridMultilevel"/>
    <w:tmpl w:val="62D60C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9844D34"/>
    <w:multiLevelType w:val="hybridMultilevel"/>
    <w:tmpl w:val="2BCC7EFE"/>
    <w:lvl w:ilvl="0" w:tplc="041B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8" w15:restartNumberingAfterBreak="0">
    <w:nsid w:val="39A1247C"/>
    <w:multiLevelType w:val="hybridMultilevel"/>
    <w:tmpl w:val="3902906C"/>
    <w:lvl w:ilvl="0" w:tplc="041B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9" w15:restartNumberingAfterBreak="0">
    <w:nsid w:val="3D360F1E"/>
    <w:multiLevelType w:val="hybridMultilevel"/>
    <w:tmpl w:val="807E0A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D77B92"/>
    <w:multiLevelType w:val="hybridMultilevel"/>
    <w:tmpl w:val="69C2C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F20CA9"/>
    <w:multiLevelType w:val="hybridMultilevel"/>
    <w:tmpl w:val="BCEE9E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3E262F"/>
    <w:multiLevelType w:val="hybridMultilevel"/>
    <w:tmpl w:val="038E9A7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095A23"/>
    <w:multiLevelType w:val="hybridMultilevel"/>
    <w:tmpl w:val="5492F12A"/>
    <w:lvl w:ilvl="0" w:tplc="F64C4CAE">
      <w:start w:val="1"/>
      <w:numFmt w:val="bullet"/>
      <w:lvlText w:val="−"/>
      <w:lvlJc w:val="left"/>
      <w:pPr>
        <w:ind w:left="133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45" w15:restartNumberingAfterBreak="0">
    <w:nsid w:val="44953837"/>
    <w:multiLevelType w:val="hybridMultilevel"/>
    <w:tmpl w:val="6A14003A"/>
    <w:lvl w:ilvl="0" w:tplc="F8124B76">
      <w:start w:val="1"/>
      <w:numFmt w:val="lowerLetter"/>
      <w:lvlText w:val="%1)"/>
      <w:lvlJc w:val="left"/>
      <w:pPr>
        <w:ind w:left="1440" w:hanging="360"/>
      </w:pPr>
      <w:rPr>
        <w:rFonts w:hint="default"/>
        <w:w w:val="100"/>
        <w:sz w:val="20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5842A79"/>
    <w:multiLevelType w:val="hybridMultilevel"/>
    <w:tmpl w:val="4F9A5C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74900CB"/>
    <w:multiLevelType w:val="hybridMultilevel"/>
    <w:tmpl w:val="12D00586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826AFD"/>
    <w:multiLevelType w:val="hybridMultilevel"/>
    <w:tmpl w:val="55168AF2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DB320D"/>
    <w:multiLevelType w:val="hybridMultilevel"/>
    <w:tmpl w:val="C4B255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7E27F1"/>
    <w:multiLevelType w:val="hybridMultilevel"/>
    <w:tmpl w:val="D66EBA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64C4CAE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A956944"/>
    <w:multiLevelType w:val="hybridMultilevel"/>
    <w:tmpl w:val="1E12029C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C2874"/>
    <w:multiLevelType w:val="hybridMultilevel"/>
    <w:tmpl w:val="4DFE99A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D91761"/>
    <w:multiLevelType w:val="hybridMultilevel"/>
    <w:tmpl w:val="1EE8FB48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63BA0"/>
    <w:multiLevelType w:val="hybridMultilevel"/>
    <w:tmpl w:val="39F4B8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2B184C"/>
    <w:multiLevelType w:val="hybridMultilevel"/>
    <w:tmpl w:val="958EE41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BE734A"/>
    <w:multiLevelType w:val="hybridMultilevel"/>
    <w:tmpl w:val="02D4FF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67A5A69"/>
    <w:multiLevelType w:val="hybridMultilevel"/>
    <w:tmpl w:val="782A8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7DE3272"/>
    <w:multiLevelType w:val="hybridMultilevel"/>
    <w:tmpl w:val="FD9E25A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826636E"/>
    <w:multiLevelType w:val="hybridMultilevel"/>
    <w:tmpl w:val="F79CE4CE"/>
    <w:lvl w:ilvl="0" w:tplc="F64C4CAE">
      <w:start w:val="1"/>
      <w:numFmt w:val="bullet"/>
      <w:lvlText w:val="−"/>
      <w:lvlJc w:val="left"/>
      <w:pPr>
        <w:ind w:left="216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5AB33F3F"/>
    <w:multiLevelType w:val="hybridMultilevel"/>
    <w:tmpl w:val="7534B90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6D38C2"/>
    <w:multiLevelType w:val="hybridMultilevel"/>
    <w:tmpl w:val="557CE698"/>
    <w:lvl w:ilvl="0" w:tplc="041B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2" w15:restartNumberingAfterBreak="0">
    <w:nsid w:val="5C4C21CA"/>
    <w:multiLevelType w:val="hybridMultilevel"/>
    <w:tmpl w:val="06346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F909CC"/>
    <w:multiLevelType w:val="hybridMultilevel"/>
    <w:tmpl w:val="F40636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FB026B3"/>
    <w:multiLevelType w:val="hybridMultilevel"/>
    <w:tmpl w:val="BF465A8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65" w15:restartNumberingAfterBreak="0">
    <w:nsid w:val="5FD959B6"/>
    <w:multiLevelType w:val="hybridMultilevel"/>
    <w:tmpl w:val="CE10D9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E7674D"/>
    <w:multiLevelType w:val="hybridMultilevel"/>
    <w:tmpl w:val="493E4D6C"/>
    <w:lvl w:ilvl="0" w:tplc="EDBA8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38CF372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5A15D6"/>
    <w:multiLevelType w:val="hybridMultilevel"/>
    <w:tmpl w:val="EA009886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AC6C8E"/>
    <w:multiLevelType w:val="hybridMultilevel"/>
    <w:tmpl w:val="A0E87922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3B442D8"/>
    <w:multiLevelType w:val="hybridMultilevel"/>
    <w:tmpl w:val="0638FA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AD0EBE"/>
    <w:multiLevelType w:val="hybridMultilevel"/>
    <w:tmpl w:val="8042EB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662503"/>
    <w:multiLevelType w:val="hybridMultilevel"/>
    <w:tmpl w:val="37BEDBEE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9B04885"/>
    <w:multiLevelType w:val="hybridMultilevel"/>
    <w:tmpl w:val="98D0FD38"/>
    <w:lvl w:ilvl="0" w:tplc="FAA6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B457CA8"/>
    <w:multiLevelType w:val="hybridMultilevel"/>
    <w:tmpl w:val="FB463310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921B95"/>
    <w:multiLevelType w:val="hybridMultilevel"/>
    <w:tmpl w:val="1D62C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1F3AEA"/>
    <w:multiLevelType w:val="hybridMultilevel"/>
    <w:tmpl w:val="3A76486E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C64465"/>
    <w:multiLevelType w:val="hybridMultilevel"/>
    <w:tmpl w:val="282EBC94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D516AB"/>
    <w:multiLevelType w:val="hybridMultilevel"/>
    <w:tmpl w:val="B44E94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E81094"/>
    <w:multiLevelType w:val="hybridMultilevel"/>
    <w:tmpl w:val="583454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4D7366A"/>
    <w:multiLevelType w:val="hybridMultilevel"/>
    <w:tmpl w:val="5964ECF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52E3433"/>
    <w:multiLevelType w:val="hybridMultilevel"/>
    <w:tmpl w:val="70862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009FC"/>
    <w:multiLevelType w:val="hybridMultilevel"/>
    <w:tmpl w:val="9CACDA20"/>
    <w:lvl w:ilvl="0" w:tplc="041B0011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769E53F2"/>
    <w:multiLevelType w:val="hybridMultilevel"/>
    <w:tmpl w:val="7250E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A85D1A"/>
    <w:multiLevelType w:val="hybridMultilevel"/>
    <w:tmpl w:val="F8E892FE"/>
    <w:lvl w:ilvl="0" w:tplc="F64C4CAE">
      <w:start w:val="1"/>
      <w:numFmt w:val="bullet"/>
      <w:lvlText w:val="−"/>
      <w:lvlJc w:val="left"/>
      <w:pPr>
        <w:ind w:left="424" w:hanging="317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84" w15:restartNumberingAfterBreak="0">
    <w:nsid w:val="78B34FC5"/>
    <w:multiLevelType w:val="hybridMultilevel"/>
    <w:tmpl w:val="95B82380"/>
    <w:lvl w:ilvl="0" w:tplc="2B0E13B4">
      <w:numFmt w:val="bullet"/>
      <w:lvlText w:val="•"/>
      <w:lvlJc w:val="left"/>
      <w:pPr>
        <w:ind w:left="317" w:hanging="317"/>
      </w:pPr>
      <w:rPr>
        <w:rFonts w:hint="default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470" w:hanging="360"/>
      </w:pPr>
      <w:rPr>
        <w:rFonts w:ascii="Courier New" w:hAnsi="Courier New" w:cs="Courier New" w:hint="default"/>
      </w:rPr>
    </w:lvl>
    <w:lvl w:ilvl="2" w:tplc="838CF372">
      <w:numFmt w:val="bullet"/>
      <w:lvlText w:val=""/>
      <w:lvlJc w:val="left"/>
      <w:pPr>
        <w:ind w:left="119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3" w:tplc="041B0001" w:tentative="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</w:abstractNum>
  <w:abstractNum w:abstractNumId="85" w15:restartNumberingAfterBreak="0">
    <w:nsid w:val="79337C0D"/>
    <w:multiLevelType w:val="hybridMultilevel"/>
    <w:tmpl w:val="9E525CC4"/>
    <w:lvl w:ilvl="0" w:tplc="F64C4CAE">
      <w:start w:val="1"/>
      <w:numFmt w:val="bullet"/>
      <w:lvlText w:val="−"/>
      <w:lvlJc w:val="left"/>
      <w:pPr>
        <w:ind w:left="1866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6" w15:restartNumberingAfterBreak="0">
    <w:nsid w:val="7ABE118C"/>
    <w:multiLevelType w:val="hybridMultilevel"/>
    <w:tmpl w:val="BD32D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A7558F"/>
    <w:multiLevelType w:val="hybridMultilevel"/>
    <w:tmpl w:val="0CE4FF3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64"/>
  </w:num>
  <w:num w:numId="3">
    <w:abstractNumId w:val="84"/>
  </w:num>
  <w:num w:numId="4">
    <w:abstractNumId w:val="62"/>
  </w:num>
  <w:num w:numId="5">
    <w:abstractNumId w:val="7"/>
  </w:num>
  <w:num w:numId="6">
    <w:abstractNumId w:val="77"/>
  </w:num>
  <w:num w:numId="7">
    <w:abstractNumId w:val="25"/>
  </w:num>
  <w:num w:numId="8">
    <w:abstractNumId w:val="56"/>
  </w:num>
  <w:num w:numId="9">
    <w:abstractNumId w:val="32"/>
  </w:num>
  <w:num w:numId="10">
    <w:abstractNumId w:val="49"/>
  </w:num>
  <w:num w:numId="11">
    <w:abstractNumId w:val="41"/>
  </w:num>
  <w:num w:numId="12">
    <w:abstractNumId w:val="66"/>
  </w:num>
  <w:num w:numId="13">
    <w:abstractNumId w:val="78"/>
  </w:num>
  <w:num w:numId="14">
    <w:abstractNumId w:val="23"/>
  </w:num>
  <w:num w:numId="15">
    <w:abstractNumId w:val="39"/>
  </w:num>
  <w:num w:numId="16">
    <w:abstractNumId w:val="46"/>
  </w:num>
  <w:num w:numId="17">
    <w:abstractNumId w:val="65"/>
  </w:num>
  <w:num w:numId="18">
    <w:abstractNumId w:val="8"/>
  </w:num>
  <w:num w:numId="19">
    <w:abstractNumId w:val="43"/>
  </w:num>
  <w:num w:numId="20">
    <w:abstractNumId w:val="67"/>
  </w:num>
  <w:num w:numId="21">
    <w:abstractNumId w:val="69"/>
  </w:num>
  <w:num w:numId="22">
    <w:abstractNumId w:val="14"/>
  </w:num>
  <w:num w:numId="23">
    <w:abstractNumId w:val="36"/>
  </w:num>
  <w:num w:numId="24">
    <w:abstractNumId w:val="58"/>
  </w:num>
  <w:num w:numId="25">
    <w:abstractNumId w:val="24"/>
  </w:num>
  <w:num w:numId="26">
    <w:abstractNumId w:val="28"/>
  </w:num>
  <w:num w:numId="27">
    <w:abstractNumId w:val="81"/>
  </w:num>
  <w:num w:numId="28">
    <w:abstractNumId w:val="19"/>
  </w:num>
  <w:num w:numId="29">
    <w:abstractNumId w:val="75"/>
  </w:num>
  <w:num w:numId="30">
    <w:abstractNumId w:val="45"/>
  </w:num>
  <w:num w:numId="31">
    <w:abstractNumId w:val="11"/>
  </w:num>
  <w:num w:numId="32">
    <w:abstractNumId w:val="22"/>
  </w:num>
  <w:num w:numId="33">
    <w:abstractNumId w:val="27"/>
  </w:num>
  <w:num w:numId="34">
    <w:abstractNumId w:val="38"/>
  </w:num>
  <w:num w:numId="35">
    <w:abstractNumId w:val="79"/>
  </w:num>
  <w:num w:numId="36">
    <w:abstractNumId w:val="30"/>
  </w:num>
  <w:num w:numId="37">
    <w:abstractNumId w:val="13"/>
  </w:num>
  <w:num w:numId="38">
    <w:abstractNumId w:val="17"/>
  </w:num>
  <w:num w:numId="39">
    <w:abstractNumId w:val="73"/>
  </w:num>
  <w:num w:numId="40">
    <w:abstractNumId w:val="54"/>
  </w:num>
  <w:num w:numId="41">
    <w:abstractNumId w:val="31"/>
  </w:num>
  <w:num w:numId="42">
    <w:abstractNumId w:val="74"/>
  </w:num>
  <w:num w:numId="43">
    <w:abstractNumId w:val="40"/>
  </w:num>
  <w:num w:numId="44">
    <w:abstractNumId w:val="82"/>
  </w:num>
  <w:num w:numId="45">
    <w:abstractNumId w:val="72"/>
  </w:num>
  <w:num w:numId="46">
    <w:abstractNumId w:val="52"/>
  </w:num>
  <w:num w:numId="47">
    <w:abstractNumId w:val="9"/>
  </w:num>
  <w:num w:numId="48">
    <w:abstractNumId w:val="60"/>
  </w:num>
  <w:num w:numId="49">
    <w:abstractNumId w:val="6"/>
  </w:num>
  <w:num w:numId="50">
    <w:abstractNumId w:val="80"/>
  </w:num>
  <w:num w:numId="51">
    <w:abstractNumId w:val="42"/>
  </w:num>
  <w:num w:numId="52">
    <w:abstractNumId w:val="37"/>
  </w:num>
  <w:num w:numId="53">
    <w:abstractNumId w:val="3"/>
  </w:num>
  <w:num w:numId="54">
    <w:abstractNumId w:val="86"/>
  </w:num>
  <w:num w:numId="55">
    <w:abstractNumId w:val="4"/>
  </w:num>
  <w:num w:numId="56">
    <w:abstractNumId w:val="0"/>
  </w:num>
  <w:num w:numId="57">
    <w:abstractNumId w:val="63"/>
  </w:num>
  <w:num w:numId="58">
    <w:abstractNumId w:val="61"/>
  </w:num>
  <w:num w:numId="59">
    <w:abstractNumId w:val="18"/>
  </w:num>
  <w:num w:numId="60">
    <w:abstractNumId w:val="83"/>
  </w:num>
  <w:num w:numId="61">
    <w:abstractNumId w:val="12"/>
  </w:num>
  <w:num w:numId="62">
    <w:abstractNumId w:val="59"/>
  </w:num>
  <w:num w:numId="63">
    <w:abstractNumId w:val="76"/>
  </w:num>
  <w:num w:numId="64">
    <w:abstractNumId w:val="85"/>
  </w:num>
  <w:num w:numId="65">
    <w:abstractNumId w:val="20"/>
  </w:num>
  <w:num w:numId="66">
    <w:abstractNumId w:val="21"/>
  </w:num>
  <w:num w:numId="67">
    <w:abstractNumId w:val="47"/>
  </w:num>
  <w:num w:numId="68">
    <w:abstractNumId w:val="53"/>
  </w:num>
  <w:num w:numId="69">
    <w:abstractNumId w:val="44"/>
  </w:num>
  <w:num w:numId="70">
    <w:abstractNumId w:val="29"/>
  </w:num>
  <w:num w:numId="71">
    <w:abstractNumId w:val="51"/>
  </w:num>
  <w:num w:numId="72">
    <w:abstractNumId w:val="1"/>
  </w:num>
  <w:num w:numId="73">
    <w:abstractNumId w:val="2"/>
  </w:num>
  <w:num w:numId="74">
    <w:abstractNumId w:val="15"/>
  </w:num>
  <w:num w:numId="75">
    <w:abstractNumId w:val="70"/>
  </w:num>
  <w:num w:numId="76">
    <w:abstractNumId w:val="71"/>
  </w:num>
  <w:num w:numId="77">
    <w:abstractNumId w:val="16"/>
  </w:num>
  <w:num w:numId="78">
    <w:abstractNumId w:val="55"/>
  </w:num>
  <w:num w:numId="79">
    <w:abstractNumId w:val="57"/>
  </w:num>
  <w:num w:numId="80">
    <w:abstractNumId w:val="26"/>
  </w:num>
  <w:num w:numId="81">
    <w:abstractNumId w:val="10"/>
  </w:num>
  <w:num w:numId="82">
    <w:abstractNumId w:val="33"/>
  </w:num>
  <w:num w:numId="83">
    <w:abstractNumId w:val="48"/>
  </w:num>
  <w:num w:numId="84">
    <w:abstractNumId w:val="35"/>
  </w:num>
  <w:num w:numId="85">
    <w:abstractNumId w:val="34"/>
  </w:num>
  <w:num w:numId="86">
    <w:abstractNumId w:val="68"/>
  </w:num>
  <w:num w:numId="87">
    <w:abstractNumId w:val="87"/>
  </w:num>
  <w:num w:numId="88">
    <w:abstractNumId w:val="5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oužívateľ">
    <w15:presenceInfo w15:providerId="None" w15:userId="Používateľ"/>
  </w15:person>
  <w15:person w15:author="Mitrik Vladimír">
    <w15:presenceInfo w15:providerId="None" w15:userId="Mitrik Vladimí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96"/>
    <w:rsid w:val="00001552"/>
    <w:rsid w:val="00002242"/>
    <w:rsid w:val="00005E6A"/>
    <w:rsid w:val="0000749C"/>
    <w:rsid w:val="000116B6"/>
    <w:rsid w:val="00011B03"/>
    <w:rsid w:val="000123ED"/>
    <w:rsid w:val="0001356F"/>
    <w:rsid w:val="0001499E"/>
    <w:rsid w:val="00020D22"/>
    <w:rsid w:val="00026A3D"/>
    <w:rsid w:val="000274DF"/>
    <w:rsid w:val="00037F7E"/>
    <w:rsid w:val="0004123C"/>
    <w:rsid w:val="000423CF"/>
    <w:rsid w:val="00044901"/>
    <w:rsid w:val="00046A14"/>
    <w:rsid w:val="00050A3E"/>
    <w:rsid w:val="00050C2F"/>
    <w:rsid w:val="000544AC"/>
    <w:rsid w:val="000550AC"/>
    <w:rsid w:val="00055DD1"/>
    <w:rsid w:val="000617C0"/>
    <w:rsid w:val="0006277B"/>
    <w:rsid w:val="00064472"/>
    <w:rsid w:val="00065436"/>
    <w:rsid w:val="00067034"/>
    <w:rsid w:val="00067035"/>
    <w:rsid w:val="00072445"/>
    <w:rsid w:val="000731E5"/>
    <w:rsid w:val="000734CA"/>
    <w:rsid w:val="000769E4"/>
    <w:rsid w:val="00082661"/>
    <w:rsid w:val="000874FD"/>
    <w:rsid w:val="00090BCA"/>
    <w:rsid w:val="000940BB"/>
    <w:rsid w:val="00094F11"/>
    <w:rsid w:val="0009518D"/>
    <w:rsid w:val="000A191F"/>
    <w:rsid w:val="000A2477"/>
    <w:rsid w:val="000A5DA8"/>
    <w:rsid w:val="000A780E"/>
    <w:rsid w:val="000C4458"/>
    <w:rsid w:val="000C5186"/>
    <w:rsid w:val="000C5C99"/>
    <w:rsid w:val="000D1192"/>
    <w:rsid w:val="000E07E7"/>
    <w:rsid w:val="000E23EF"/>
    <w:rsid w:val="000E57F8"/>
    <w:rsid w:val="000F0A8C"/>
    <w:rsid w:val="000F139B"/>
    <w:rsid w:val="000F1F1C"/>
    <w:rsid w:val="000F64D1"/>
    <w:rsid w:val="00103DF5"/>
    <w:rsid w:val="0010721E"/>
    <w:rsid w:val="00112567"/>
    <w:rsid w:val="00117439"/>
    <w:rsid w:val="00122121"/>
    <w:rsid w:val="00122E29"/>
    <w:rsid w:val="00125A4E"/>
    <w:rsid w:val="00127638"/>
    <w:rsid w:val="00143D73"/>
    <w:rsid w:val="00143DDD"/>
    <w:rsid w:val="00146751"/>
    <w:rsid w:val="0015258A"/>
    <w:rsid w:val="00157A87"/>
    <w:rsid w:val="00161A71"/>
    <w:rsid w:val="0016482E"/>
    <w:rsid w:val="0017052E"/>
    <w:rsid w:val="00173EAB"/>
    <w:rsid w:val="0017430D"/>
    <w:rsid w:val="00182E13"/>
    <w:rsid w:val="0018635E"/>
    <w:rsid w:val="00186E77"/>
    <w:rsid w:val="001948A8"/>
    <w:rsid w:val="00194B5F"/>
    <w:rsid w:val="00195F6D"/>
    <w:rsid w:val="001A06A7"/>
    <w:rsid w:val="001A3040"/>
    <w:rsid w:val="001A3504"/>
    <w:rsid w:val="001A3779"/>
    <w:rsid w:val="001A5702"/>
    <w:rsid w:val="001A6F50"/>
    <w:rsid w:val="001B3972"/>
    <w:rsid w:val="001B577B"/>
    <w:rsid w:val="001C00EF"/>
    <w:rsid w:val="001C046E"/>
    <w:rsid w:val="001C0C06"/>
    <w:rsid w:val="001C5AE7"/>
    <w:rsid w:val="001D3465"/>
    <w:rsid w:val="001D3804"/>
    <w:rsid w:val="001D470B"/>
    <w:rsid w:val="001D48E7"/>
    <w:rsid w:val="001D7325"/>
    <w:rsid w:val="001E24F4"/>
    <w:rsid w:val="001F2BA1"/>
    <w:rsid w:val="001F6B16"/>
    <w:rsid w:val="00200DA3"/>
    <w:rsid w:val="00203608"/>
    <w:rsid w:val="00206473"/>
    <w:rsid w:val="00207B81"/>
    <w:rsid w:val="002133C1"/>
    <w:rsid w:val="002138AE"/>
    <w:rsid w:val="00214202"/>
    <w:rsid w:val="00214895"/>
    <w:rsid w:val="0021541D"/>
    <w:rsid w:val="0021598A"/>
    <w:rsid w:val="00231B14"/>
    <w:rsid w:val="002521C4"/>
    <w:rsid w:val="00261302"/>
    <w:rsid w:val="00264C9C"/>
    <w:rsid w:val="00271580"/>
    <w:rsid w:val="0027187C"/>
    <w:rsid w:val="00272C1F"/>
    <w:rsid w:val="0027371E"/>
    <w:rsid w:val="002740C3"/>
    <w:rsid w:val="002832B7"/>
    <w:rsid w:val="00283DC8"/>
    <w:rsid w:val="00284907"/>
    <w:rsid w:val="002870FE"/>
    <w:rsid w:val="002872C6"/>
    <w:rsid w:val="0029056B"/>
    <w:rsid w:val="002908E1"/>
    <w:rsid w:val="00293C54"/>
    <w:rsid w:val="00296280"/>
    <w:rsid w:val="002A2635"/>
    <w:rsid w:val="002A5B1A"/>
    <w:rsid w:val="002A7FE9"/>
    <w:rsid w:val="002B02DF"/>
    <w:rsid w:val="002B0C8B"/>
    <w:rsid w:val="002B6A0A"/>
    <w:rsid w:val="002B7C2F"/>
    <w:rsid w:val="002C31E2"/>
    <w:rsid w:val="002D1369"/>
    <w:rsid w:val="002D5179"/>
    <w:rsid w:val="002D57F6"/>
    <w:rsid w:val="002E0505"/>
    <w:rsid w:val="002E0A24"/>
    <w:rsid w:val="002E5624"/>
    <w:rsid w:val="002E6467"/>
    <w:rsid w:val="002E6B15"/>
    <w:rsid w:val="002E73F8"/>
    <w:rsid w:val="002F08DA"/>
    <w:rsid w:val="002F1D5A"/>
    <w:rsid w:val="002F3CC1"/>
    <w:rsid w:val="0030479B"/>
    <w:rsid w:val="00307F90"/>
    <w:rsid w:val="003127D1"/>
    <w:rsid w:val="00313568"/>
    <w:rsid w:val="00313E50"/>
    <w:rsid w:val="00314BBD"/>
    <w:rsid w:val="0032059A"/>
    <w:rsid w:val="00326D76"/>
    <w:rsid w:val="0032762D"/>
    <w:rsid w:val="00330EC0"/>
    <w:rsid w:val="00331BC2"/>
    <w:rsid w:val="0033271E"/>
    <w:rsid w:val="00335A4D"/>
    <w:rsid w:val="00340B4B"/>
    <w:rsid w:val="00343595"/>
    <w:rsid w:val="00345626"/>
    <w:rsid w:val="00351110"/>
    <w:rsid w:val="00354695"/>
    <w:rsid w:val="00355AA7"/>
    <w:rsid w:val="00361EDF"/>
    <w:rsid w:val="003646D5"/>
    <w:rsid w:val="003750AE"/>
    <w:rsid w:val="00376D57"/>
    <w:rsid w:val="003777EB"/>
    <w:rsid w:val="00383944"/>
    <w:rsid w:val="00386331"/>
    <w:rsid w:val="00386882"/>
    <w:rsid w:val="00393C20"/>
    <w:rsid w:val="0039662E"/>
    <w:rsid w:val="003A4520"/>
    <w:rsid w:val="003B155E"/>
    <w:rsid w:val="003B3141"/>
    <w:rsid w:val="003B35A6"/>
    <w:rsid w:val="003B4DFF"/>
    <w:rsid w:val="003B70BD"/>
    <w:rsid w:val="003C055D"/>
    <w:rsid w:val="003C46DE"/>
    <w:rsid w:val="003C6BCF"/>
    <w:rsid w:val="003C7A1B"/>
    <w:rsid w:val="003D4A83"/>
    <w:rsid w:val="003D6000"/>
    <w:rsid w:val="003D60A0"/>
    <w:rsid w:val="003D7537"/>
    <w:rsid w:val="003E004E"/>
    <w:rsid w:val="003E1462"/>
    <w:rsid w:val="003E3E35"/>
    <w:rsid w:val="003E53DA"/>
    <w:rsid w:val="003F25F7"/>
    <w:rsid w:val="003F48F9"/>
    <w:rsid w:val="003F4E79"/>
    <w:rsid w:val="003F5461"/>
    <w:rsid w:val="00401DB0"/>
    <w:rsid w:val="00403099"/>
    <w:rsid w:val="00403A29"/>
    <w:rsid w:val="00403D3D"/>
    <w:rsid w:val="004048AF"/>
    <w:rsid w:val="00410B0D"/>
    <w:rsid w:val="00422464"/>
    <w:rsid w:val="00423CDA"/>
    <w:rsid w:val="0042503B"/>
    <w:rsid w:val="004274BD"/>
    <w:rsid w:val="00430B79"/>
    <w:rsid w:val="004327E5"/>
    <w:rsid w:val="004330D1"/>
    <w:rsid w:val="0043334A"/>
    <w:rsid w:val="00436FB2"/>
    <w:rsid w:val="00443009"/>
    <w:rsid w:val="0045314B"/>
    <w:rsid w:val="00464674"/>
    <w:rsid w:val="00464FAD"/>
    <w:rsid w:val="0046782A"/>
    <w:rsid w:val="00470FD5"/>
    <w:rsid w:val="004743A9"/>
    <w:rsid w:val="0047489B"/>
    <w:rsid w:val="00475D34"/>
    <w:rsid w:val="004772D8"/>
    <w:rsid w:val="00477434"/>
    <w:rsid w:val="004775FE"/>
    <w:rsid w:val="00477D79"/>
    <w:rsid w:val="00480165"/>
    <w:rsid w:val="0049124C"/>
    <w:rsid w:val="004920BF"/>
    <w:rsid w:val="0049561F"/>
    <w:rsid w:val="00495C60"/>
    <w:rsid w:val="004A3D65"/>
    <w:rsid w:val="004B2CBE"/>
    <w:rsid w:val="004C078D"/>
    <w:rsid w:val="004C3B0F"/>
    <w:rsid w:val="004C4108"/>
    <w:rsid w:val="004C6951"/>
    <w:rsid w:val="004D1613"/>
    <w:rsid w:val="004D45A3"/>
    <w:rsid w:val="004D48A0"/>
    <w:rsid w:val="004D65E9"/>
    <w:rsid w:val="004D7836"/>
    <w:rsid w:val="004E2AC3"/>
    <w:rsid w:val="004E398A"/>
    <w:rsid w:val="004F014E"/>
    <w:rsid w:val="004F2A85"/>
    <w:rsid w:val="004F35DB"/>
    <w:rsid w:val="004F3C63"/>
    <w:rsid w:val="004F4C7F"/>
    <w:rsid w:val="005017F9"/>
    <w:rsid w:val="00501E2D"/>
    <w:rsid w:val="00511224"/>
    <w:rsid w:val="00511496"/>
    <w:rsid w:val="00514FBA"/>
    <w:rsid w:val="005209CD"/>
    <w:rsid w:val="005211D3"/>
    <w:rsid w:val="0052578A"/>
    <w:rsid w:val="00527A3E"/>
    <w:rsid w:val="00540F29"/>
    <w:rsid w:val="005425D9"/>
    <w:rsid w:val="00542EC8"/>
    <w:rsid w:val="00545088"/>
    <w:rsid w:val="005457C8"/>
    <w:rsid w:val="005521FF"/>
    <w:rsid w:val="0055352D"/>
    <w:rsid w:val="005613E0"/>
    <w:rsid w:val="00561AE4"/>
    <w:rsid w:val="00563512"/>
    <w:rsid w:val="005639DF"/>
    <w:rsid w:val="005640B9"/>
    <w:rsid w:val="005708A6"/>
    <w:rsid w:val="005723CC"/>
    <w:rsid w:val="00575B10"/>
    <w:rsid w:val="00577C99"/>
    <w:rsid w:val="005852EE"/>
    <w:rsid w:val="00590843"/>
    <w:rsid w:val="00590E06"/>
    <w:rsid w:val="00591090"/>
    <w:rsid w:val="00592F80"/>
    <w:rsid w:val="00596C09"/>
    <w:rsid w:val="005A1572"/>
    <w:rsid w:val="005A1A26"/>
    <w:rsid w:val="005A23CF"/>
    <w:rsid w:val="005A3251"/>
    <w:rsid w:val="005A4339"/>
    <w:rsid w:val="005A4C52"/>
    <w:rsid w:val="005B0DC5"/>
    <w:rsid w:val="005B278B"/>
    <w:rsid w:val="005C01CC"/>
    <w:rsid w:val="005C287D"/>
    <w:rsid w:val="005C2900"/>
    <w:rsid w:val="005C2F8F"/>
    <w:rsid w:val="005C3806"/>
    <w:rsid w:val="005C3F2B"/>
    <w:rsid w:val="005C6E82"/>
    <w:rsid w:val="005C7828"/>
    <w:rsid w:val="005C7D06"/>
    <w:rsid w:val="005D0DA3"/>
    <w:rsid w:val="005D1CBA"/>
    <w:rsid w:val="005D5C9B"/>
    <w:rsid w:val="005E15DC"/>
    <w:rsid w:val="005E24B5"/>
    <w:rsid w:val="005E3713"/>
    <w:rsid w:val="005F122A"/>
    <w:rsid w:val="005F1DD8"/>
    <w:rsid w:val="005F3F63"/>
    <w:rsid w:val="005F53D3"/>
    <w:rsid w:val="00600A94"/>
    <w:rsid w:val="0060429D"/>
    <w:rsid w:val="00604859"/>
    <w:rsid w:val="00604DAF"/>
    <w:rsid w:val="006079D4"/>
    <w:rsid w:val="00607A32"/>
    <w:rsid w:val="00610929"/>
    <w:rsid w:val="006129DC"/>
    <w:rsid w:val="00622CFC"/>
    <w:rsid w:val="00626198"/>
    <w:rsid w:val="006327E1"/>
    <w:rsid w:val="00633888"/>
    <w:rsid w:val="0063552E"/>
    <w:rsid w:val="006363E2"/>
    <w:rsid w:val="0064061E"/>
    <w:rsid w:val="00643586"/>
    <w:rsid w:val="00644524"/>
    <w:rsid w:val="00652869"/>
    <w:rsid w:val="006541CC"/>
    <w:rsid w:val="00655F82"/>
    <w:rsid w:val="00656380"/>
    <w:rsid w:val="00664534"/>
    <w:rsid w:val="006672FA"/>
    <w:rsid w:val="0067562C"/>
    <w:rsid w:val="00676005"/>
    <w:rsid w:val="00676168"/>
    <w:rsid w:val="00676C51"/>
    <w:rsid w:val="006834FA"/>
    <w:rsid w:val="00685E5C"/>
    <w:rsid w:val="0069351D"/>
    <w:rsid w:val="00695F4E"/>
    <w:rsid w:val="006A1150"/>
    <w:rsid w:val="006A1224"/>
    <w:rsid w:val="006A1EBD"/>
    <w:rsid w:val="006A3ABB"/>
    <w:rsid w:val="006A51E9"/>
    <w:rsid w:val="006A5263"/>
    <w:rsid w:val="006A7044"/>
    <w:rsid w:val="006A7892"/>
    <w:rsid w:val="006B0D8D"/>
    <w:rsid w:val="006B5590"/>
    <w:rsid w:val="006C193A"/>
    <w:rsid w:val="006C1B53"/>
    <w:rsid w:val="006C4171"/>
    <w:rsid w:val="006C4643"/>
    <w:rsid w:val="006C5DAA"/>
    <w:rsid w:val="006D3250"/>
    <w:rsid w:val="006D38A8"/>
    <w:rsid w:val="006D5075"/>
    <w:rsid w:val="006E0359"/>
    <w:rsid w:val="006E0F9D"/>
    <w:rsid w:val="006E2562"/>
    <w:rsid w:val="006E3D88"/>
    <w:rsid w:val="006E3DEA"/>
    <w:rsid w:val="006E3F09"/>
    <w:rsid w:val="006E443A"/>
    <w:rsid w:val="006E4D1F"/>
    <w:rsid w:val="006E5088"/>
    <w:rsid w:val="006E62B9"/>
    <w:rsid w:val="006F3876"/>
    <w:rsid w:val="006F3950"/>
    <w:rsid w:val="006F51EE"/>
    <w:rsid w:val="00703F1E"/>
    <w:rsid w:val="0070419C"/>
    <w:rsid w:val="007046E6"/>
    <w:rsid w:val="007077EF"/>
    <w:rsid w:val="007168EB"/>
    <w:rsid w:val="00716A39"/>
    <w:rsid w:val="007208F9"/>
    <w:rsid w:val="00722245"/>
    <w:rsid w:val="00725C45"/>
    <w:rsid w:val="00727989"/>
    <w:rsid w:val="00727D25"/>
    <w:rsid w:val="007346FD"/>
    <w:rsid w:val="00735C33"/>
    <w:rsid w:val="0073633E"/>
    <w:rsid w:val="00737288"/>
    <w:rsid w:val="0073765E"/>
    <w:rsid w:val="0074054A"/>
    <w:rsid w:val="00741C84"/>
    <w:rsid w:val="007504FA"/>
    <w:rsid w:val="00750F93"/>
    <w:rsid w:val="00753C0E"/>
    <w:rsid w:val="0075423E"/>
    <w:rsid w:val="0075509F"/>
    <w:rsid w:val="0076370B"/>
    <w:rsid w:val="0076476F"/>
    <w:rsid w:val="00766D40"/>
    <w:rsid w:val="0077068C"/>
    <w:rsid w:val="00771E1A"/>
    <w:rsid w:val="00773B70"/>
    <w:rsid w:val="00774E87"/>
    <w:rsid w:val="00776DEC"/>
    <w:rsid w:val="007771BF"/>
    <w:rsid w:val="00786DD8"/>
    <w:rsid w:val="00787B4F"/>
    <w:rsid w:val="00792E98"/>
    <w:rsid w:val="00796695"/>
    <w:rsid w:val="007A03A7"/>
    <w:rsid w:val="007A0855"/>
    <w:rsid w:val="007A1D1C"/>
    <w:rsid w:val="007A432C"/>
    <w:rsid w:val="007A6E6C"/>
    <w:rsid w:val="007B08CA"/>
    <w:rsid w:val="007B287B"/>
    <w:rsid w:val="007B3C4B"/>
    <w:rsid w:val="007B5975"/>
    <w:rsid w:val="007B61B2"/>
    <w:rsid w:val="007B68C6"/>
    <w:rsid w:val="007C0A46"/>
    <w:rsid w:val="007C1F2D"/>
    <w:rsid w:val="007C6F62"/>
    <w:rsid w:val="007D1334"/>
    <w:rsid w:val="007D747D"/>
    <w:rsid w:val="007E084E"/>
    <w:rsid w:val="007E198F"/>
    <w:rsid w:val="007E230E"/>
    <w:rsid w:val="007E4445"/>
    <w:rsid w:val="007F2E78"/>
    <w:rsid w:val="008014BD"/>
    <w:rsid w:val="008019FF"/>
    <w:rsid w:val="00805816"/>
    <w:rsid w:val="00813F6B"/>
    <w:rsid w:val="00814333"/>
    <w:rsid w:val="008213A0"/>
    <w:rsid w:val="008216EA"/>
    <w:rsid w:val="00826DB9"/>
    <w:rsid w:val="0083609A"/>
    <w:rsid w:val="00843EBA"/>
    <w:rsid w:val="00847195"/>
    <w:rsid w:val="0084790A"/>
    <w:rsid w:val="008479A0"/>
    <w:rsid w:val="00852192"/>
    <w:rsid w:val="00852CF4"/>
    <w:rsid w:val="008539E5"/>
    <w:rsid w:val="0085683D"/>
    <w:rsid w:val="00856A81"/>
    <w:rsid w:val="008575CB"/>
    <w:rsid w:val="008642C5"/>
    <w:rsid w:val="00867596"/>
    <w:rsid w:val="008676F0"/>
    <w:rsid w:val="00867AD1"/>
    <w:rsid w:val="00871268"/>
    <w:rsid w:val="0087245F"/>
    <w:rsid w:val="00874ED2"/>
    <w:rsid w:val="00875FC0"/>
    <w:rsid w:val="0087799C"/>
    <w:rsid w:val="008807DF"/>
    <w:rsid w:val="00883927"/>
    <w:rsid w:val="008856D2"/>
    <w:rsid w:val="00885BEB"/>
    <w:rsid w:val="00887EAF"/>
    <w:rsid w:val="00891636"/>
    <w:rsid w:val="00893C96"/>
    <w:rsid w:val="00893F0F"/>
    <w:rsid w:val="008A0721"/>
    <w:rsid w:val="008A1E0D"/>
    <w:rsid w:val="008A1EAE"/>
    <w:rsid w:val="008A5F3C"/>
    <w:rsid w:val="008A6DF9"/>
    <w:rsid w:val="008B08F6"/>
    <w:rsid w:val="008B214C"/>
    <w:rsid w:val="008C3A2C"/>
    <w:rsid w:val="008C53FD"/>
    <w:rsid w:val="008C69A4"/>
    <w:rsid w:val="008C7FA8"/>
    <w:rsid w:val="008D438A"/>
    <w:rsid w:val="008D59CA"/>
    <w:rsid w:val="008D65C4"/>
    <w:rsid w:val="008E153E"/>
    <w:rsid w:val="008E6087"/>
    <w:rsid w:val="008E67CE"/>
    <w:rsid w:val="008F3D46"/>
    <w:rsid w:val="008F5C24"/>
    <w:rsid w:val="008F6903"/>
    <w:rsid w:val="009006A2"/>
    <w:rsid w:val="00900FF7"/>
    <w:rsid w:val="00901693"/>
    <w:rsid w:val="00901766"/>
    <w:rsid w:val="00905E9B"/>
    <w:rsid w:val="00913805"/>
    <w:rsid w:val="00913BA7"/>
    <w:rsid w:val="00914CC4"/>
    <w:rsid w:val="00916A68"/>
    <w:rsid w:val="00921ADC"/>
    <w:rsid w:val="00922285"/>
    <w:rsid w:val="009256D9"/>
    <w:rsid w:val="009268ED"/>
    <w:rsid w:val="009274AF"/>
    <w:rsid w:val="00935AEF"/>
    <w:rsid w:val="009416EF"/>
    <w:rsid w:val="009511BD"/>
    <w:rsid w:val="009531F1"/>
    <w:rsid w:val="00953945"/>
    <w:rsid w:val="00954474"/>
    <w:rsid w:val="009545E8"/>
    <w:rsid w:val="00955386"/>
    <w:rsid w:val="00955904"/>
    <w:rsid w:val="00956914"/>
    <w:rsid w:val="0096667D"/>
    <w:rsid w:val="00966F98"/>
    <w:rsid w:val="009672D2"/>
    <w:rsid w:val="0096772B"/>
    <w:rsid w:val="0097195C"/>
    <w:rsid w:val="0098122C"/>
    <w:rsid w:val="0098619D"/>
    <w:rsid w:val="009933E7"/>
    <w:rsid w:val="00994F16"/>
    <w:rsid w:val="00996422"/>
    <w:rsid w:val="009A1AA4"/>
    <w:rsid w:val="009A2381"/>
    <w:rsid w:val="009A3F82"/>
    <w:rsid w:val="009B1430"/>
    <w:rsid w:val="009B2FFC"/>
    <w:rsid w:val="009B3FAF"/>
    <w:rsid w:val="009B528C"/>
    <w:rsid w:val="009B7F58"/>
    <w:rsid w:val="009C0EE9"/>
    <w:rsid w:val="009C167C"/>
    <w:rsid w:val="009C2F9D"/>
    <w:rsid w:val="009C48D5"/>
    <w:rsid w:val="009C5596"/>
    <w:rsid w:val="009C56AD"/>
    <w:rsid w:val="009C5AE9"/>
    <w:rsid w:val="009E4AA4"/>
    <w:rsid w:val="009E4C22"/>
    <w:rsid w:val="009F07B8"/>
    <w:rsid w:val="009F0E0F"/>
    <w:rsid w:val="009F2FD4"/>
    <w:rsid w:val="009F339E"/>
    <w:rsid w:val="009F4D39"/>
    <w:rsid w:val="00A00467"/>
    <w:rsid w:val="00A024FB"/>
    <w:rsid w:val="00A059BF"/>
    <w:rsid w:val="00A131AC"/>
    <w:rsid w:val="00A13CB0"/>
    <w:rsid w:val="00A1507F"/>
    <w:rsid w:val="00A20A27"/>
    <w:rsid w:val="00A2408B"/>
    <w:rsid w:val="00A24CE7"/>
    <w:rsid w:val="00A25D8C"/>
    <w:rsid w:val="00A27262"/>
    <w:rsid w:val="00A273FA"/>
    <w:rsid w:val="00A3703C"/>
    <w:rsid w:val="00A43B82"/>
    <w:rsid w:val="00A43D35"/>
    <w:rsid w:val="00A45A3E"/>
    <w:rsid w:val="00A45EC5"/>
    <w:rsid w:val="00A47635"/>
    <w:rsid w:val="00A50981"/>
    <w:rsid w:val="00A523A0"/>
    <w:rsid w:val="00A55A7B"/>
    <w:rsid w:val="00A629DE"/>
    <w:rsid w:val="00A62BF1"/>
    <w:rsid w:val="00A7049B"/>
    <w:rsid w:val="00A71970"/>
    <w:rsid w:val="00A8693D"/>
    <w:rsid w:val="00A929CD"/>
    <w:rsid w:val="00A94448"/>
    <w:rsid w:val="00A977BC"/>
    <w:rsid w:val="00AA23E7"/>
    <w:rsid w:val="00AA3D6E"/>
    <w:rsid w:val="00AB2EEC"/>
    <w:rsid w:val="00AB310B"/>
    <w:rsid w:val="00AB6175"/>
    <w:rsid w:val="00AB7248"/>
    <w:rsid w:val="00AC0F88"/>
    <w:rsid w:val="00AC3DA7"/>
    <w:rsid w:val="00AC44F2"/>
    <w:rsid w:val="00AC55A1"/>
    <w:rsid w:val="00AC599B"/>
    <w:rsid w:val="00AD1192"/>
    <w:rsid w:val="00AD3597"/>
    <w:rsid w:val="00AD3718"/>
    <w:rsid w:val="00AD56C2"/>
    <w:rsid w:val="00AD5CFC"/>
    <w:rsid w:val="00AE7F5F"/>
    <w:rsid w:val="00AF1B3B"/>
    <w:rsid w:val="00AF58EE"/>
    <w:rsid w:val="00AF617C"/>
    <w:rsid w:val="00AF7800"/>
    <w:rsid w:val="00B008F0"/>
    <w:rsid w:val="00B017D1"/>
    <w:rsid w:val="00B01FB5"/>
    <w:rsid w:val="00B0224C"/>
    <w:rsid w:val="00B02ED2"/>
    <w:rsid w:val="00B060F9"/>
    <w:rsid w:val="00B13290"/>
    <w:rsid w:val="00B1534E"/>
    <w:rsid w:val="00B155E4"/>
    <w:rsid w:val="00B1674D"/>
    <w:rsid w:val="00B22724"/>
    <w:rsid w:val="00B24382"/>
    <w:rsid w:val="00B24571"/>
    <w:rsid w:val="00B247AD"/>
    <w:rsid w:val="00B24B95"/>
    <w:rsid w:val="00B2506C"/>
    <w:rsid w:val="00B250E0"/>
    <w:rsid w:val="00B30D63"/>
    <w:rsid w:val="00B340C9"/>
    <w:rsid w:val="00B36090"/>
    <w:rsid w:val="00B3714A"/>
    <w:rsid w:val="00B5007D"/>
    <w:rsid w:val="00B53FF5"/>
    <w:rsid w:val="00B60288"/>
    <w:rsid w:val="00B60960"/>
    <w:rsid w:val="00B61FA6"/>
    <w:rsid w:val="00B64122"/>
    <w:rsid w:val="00B647D6"/>
    <w:rsid w:val="00B65B72"/>
    <w:rsid w:val="00B66A55"/>
    <w:rsid w:val="00B74E24"/>
    <w:rsid w:val="00B75FBE"/>
    <w:rsid w:val="00B77BEC"/>
    <w:rsid w:val="00B80118"/>
    <w:rsid w:val="00B82AF3"/>
    <w:rsid w:val="00B87D5D"/>
    <w:rsid w:val="00B95057"/>
    <w:rsid w:val="00B953F8"/>
    <w:rsid w:val="00BA15C3"/>
    <w:rsid w:val="00BA2534"/>
    <w:rsid w:val="00BA79C7"/>
    <w:rsid w:val="00BB150B"/>
    <w:rsid w:val="00BB44FD"/>
    <w:rsid w:val="00BB6471"/>
    <w:rsid w:val="00BD0D40"/>
    <w:rsid w:val="00BD319D"/>
    <w:rsid w:val="00BD76A2"/>
    <w:rsid w:val="00BD78D9"/>
    <w:rsid w:val="00BE13AD"/>
    <w:rsid w:val="00BE2641"/>
    <w:rsid w:val="00BE4C2F"/>
    <w:rsid w:val="00BE64C1"/>
    <w:rsid w:val="00BE7334"/>
    <w:rsid w:val="00BF018E"/>
    <w:rsid w:val="00BF0F21"/>
    <w:rsid w:val="00BF56DD"/>
    <w:rsid w:val="00C01EED"/>
    <w:rsid w:val="00C03076"/>
    <w:rsid w:val="00C04F93"/>
    <w:rsid w:val="00C06C3B"/>
    <w:rsid w:val="00C105B0"/>
    <w:rsid w:val="00C234CA"/>
    <w:rsid w:val="00C23730"/>
    <w:rsid w:val="00C23F99"/>
    <w:rsid w:val="00C3052D"/>
    <w:rsid w:val="00C34839"/>
    <w:rsid w:val="00C412C7"/>
    <w:rsid w:val="00C53457"/>
    <w:rsid w:val="00C54CCF"/>
    <w:rsid w:val="00C567BB"/>
    <w:rsid w:val="00C56924"/>
    <w:rsid w:val="00C621C1"/>
    <w:rsid w:val="00C624F8"/>
    <w:rsid w:val="00C64BD7"/>
    <w:rsid w:val="00C7593B"/>
    <w:rsid w:val="00C8228F"/>
    <w:rsid w:val="00C85DAE"/>
    <w:rsid w:val="00C85EF7"/>
    <w:rsid w:val="00C90D08"/>
    <w:rsid w:val="00C91604"/>
    <w:rsid w:val="00C928DB"/>
    <w:rsid w:val="00C92B97"/>
    <w:rsid w:val="00C92CB9"/>
    <w:rsid w:val="00C9334C"/>
    <w:rsid w:val="00C957A7"/>
    <w:rsid w:val="00C97AA5"/>
    <w:rsid w:val="00CA5038"/>
    <w:rsid w:val="00CA5ED7"/>
    <w:rsid w:val="00CB08EF"/>
    <w:rsid w:val="00CB0DD8"/>
    <w:rsid w:val="00CB2C5A"/>
    <w:rsid w:val="00CB5AF5"/>
    <w:rsid w:val="00CC748A"/>
    <w:rsid w:val="00CC79C1"/>
    <w:rsid w:val="00CD2962"/>
    <w:rsid w:val="00CD382A"/>
    <w:rsid w:val="00CD658B"/>
    <w:rsid w:val="00CE06CD"/>
    <w:rsid w:val="00CE1A60"/>
    <w:rsid w:val="00CE3949"/>
    <w:rsid w:val="00CE4C79"/>
    <w:rsid w:val="00CE5781"/>
    <w:rsid w:val="00CF1A25"/>
    <w:rsid w:val="00CF4798"/>
    <w:rsid w:val="00D03BBC"/>
    <w:rsid w:val="00D04478"/>
    <w:rsid w:val="00D04C99"/>
    <w:rsid w:val="00D0503D"/>
    <w:rsid w:val="00D05C78"/>
    <w:rsid w:val="00D077D1"/>
    <w:rsid w:val="00D17C27"/>
    <w:rsid w:val="00D2484D"/>
    <w:rsid w:val="00D25789"/>
    <w:rsid w:val="00D35D9B"/>
    <w:rsid w:val="00D3709E"/>
    <w:rsid w:val="00D40300"/>
    <w:rsid w:val="00D4085E"/>
    <w:rsid w:val="00D44FFC"/>
    <w:rsid w:val="00D45171"/>
    <w:rsid w:val="00D46D60"/>
    <w:rsid w:val="00D47155"/>
    <w:rsid w:val="00D561FC"/>
    <w:rsid w:val="00D72ABB"/>
    <w:rsid w:val="00D73CEF"/>
    <w:rsid w:val="00D76F9B"/>
    <w:rsid w:val="00D80083"/>
    <w:rsid w:val="00D823C2"/>
    <w:rsid w:val="00D82FEB"/>
    <w:rsid w:val="00D85368"/>
    <w:rsid w:val="00D91C1B"/>
    <w:rsid w:val="00D9502A"/>
    <w:rsid w:val="00DA469C"/>
    <w:rsid w:val="00DA6C9E"/>
    <w:rsid w:val="00DB2177"/>
    <w:rsid w:val="00DB76D9"/>
    <w:rsid w:val="00DC1B17"/>
    <w:rsid w:val="00DC3225"/>
    <w:rsid w:val="00DC50F7"/>
    <w:rsid w:val="00DC58A4"/>
    <w:rsid w:val="00DD42F4"/>
    <w:rsid w:val="00DE2C46"/>
    <w:rsid w:val="00DE2E64"/>
    <w:rsid w:val="00DE55BF"/>
    <w:rsid w:val="00DF24A6"/>
    <w:rsid w:val="00DF3D23"/>
    <w:rsid w:val="00DF4109"/>
    <w:rsid w:val="00E0113A"/>
    <w:rsid w:val="00E049F6"/>
    <w:rsid w:val="00E057F2"/>
    <w:rsid w:val="00E059B8"/>
    <w:rsid w:val="00E1216C"/>
    <w:rsid w:val="00E2081F"/>
    <w:rsid w:val="00E20D66"/>
    <w:rsid w:val="00E26170"/>
    <w:rsid w:val="00E26C2A"/>
    <w:rsid w:val="00E26D9E"/>
    <w:rsid w:val="00E26DD6"/>
    <w:rsid w:val="00E27FED"/>
    <w:rsid w:val="00E3088B"/>
    <w:rsid w:val="00E3536C"/>
    <w:rsid w:val="00E35E6F"/>
    <w:rsid w:val="00E4004E"/>
    <w:rsid w:val="00E40307"/>
    <w:rsid w:val="00E4619F"/>
    <w:rsid w:val="00E46577"/>
    <w:rsid w:val="00E47FBC"/>
    <w:rsid w:val="00E47FD4"/>
    <w:rsid w:val="00E60098"/>
    <w:rsid w:val="00E600EE"/>
    <w:rsid w:val="00E60E6D"/>
    <w:rsid w:val="00E62E04"/>
    <w:rsid w:val="00E77B8B"/>
    <w:rsid w:val="00E80154"/>
    <w:rsid w:val="00E80497"/>
    <w:rsid w:val="00E80820"/>
    <w:rsid w:val="00E8099A"/>
    <w:rsid w:val="00E82D78"/>
    <w:rsid w:val="00E82F6F"/>
    <w:rsid w:val="00E85211"/>
    <w:rsid w:val="00E90BAA"/>
    <w:rsid w:val="00E92249"/>
    <w:rsid w:val="00E9387C"/>
    <w:rsid w:val="00E95B32"/>
    <w:rsid w:val="00E96A87"/>
    <w:rsid w:val="00EA3B62"/>
    <w:rsid w:val="00EB1B8A"/>
    <w:rsid w:val="00EB2290"/>
    <w:rsid w:val="00EB3160"/>
    <w:rsid w:val="00EB55D8"/>
    <w:rsid w:val="00EB55DF"/>
    <w:rsid w:val="00EB7CC5"/>
    <w:rsid w:val="00EC2327"/>
    <w:rsid w:val="00EC51C4"/>
    <w:rsid w:val="00EC5E9A"/>
    <w:rsid w:val="00EC6F3C"/>
    <w:rsid w:val="00EC7DDF"/>
    <w:rsid w:val="00ED3C62"/>
    <w:rsid w:val="00ED51C5"/>
    <w:rsid w:val="00EE6537"/>
    <w:rsid w:val="00EF0763"/>
    <w:rsid w:val="00EF0FDD"/>
    <w:rsid w:val="00EF27BA"/>
    <w:rsid w:val="00EF3BCF"/>
    <w:rsid w:val="00EF4B28"/>
    <w:rsid w:val="00EF619D"/>
    <w:rsid w:val="00F032B3"/>
    <w:rsid w:val="00F05850"/>
    <w:rsid w:val="00F06F11"/>
    <w:rsid w:val="00F1282B"/>
    <w:rsid w:val="00F12A9D"/>
    <w:rsid w:val="00F1476B"/>
    <w:rsid w:val="00F215FA"/>
    <w:rsid w:val="00F21A24"/>
    <w:rsid w:val="00F21E24"/>
    <w:rsid w:val="00F26B94"/>
    <w:rsid w:val="00F311D9"/>
    <w:rsid w:val="00F33113"/>
    <w:rsid w:val="00F37ABB"/>
    <w:rsid w:val="00F37F18"/>
    <w:rsid w:val="00F519BC"/>
    <w:rsid w:val="00F54A23"/>
    <w:rsid w:val="00F62551"/>
    <w:rsid w:val="00F65D5E"/>
    <w:rsid w:val="00F662D7"/>
    <w:rsid w:val="00F67ECF"/>
    <w:rsid w:val="00F70A4B"/>
    <w:rsid w:val="00F72A5D"/>
    <w:rsid w:val="00F737C8"/>
    <w:rsid w:val="00F93317"/>
    <w:rsid w:val="00F935A9"/>
    <w:rsid w:val="00FA0062"/>
    <w:rsid w:val="00FA2A39"/>
    <w:rsid w:val="00FA4172"/>
    <w:rsid w:val="00FA7C00"/>
    <w:rsid w:val="00FB3747"/>
    <w:rsid w:val="00FC1441"/>
    <w:rsid w:val="00FC30CD"/>
    <w:rsid w:val="00FC467C"/>
    <w:rsid w:val="00FD0501"/>
    <w:rsid w:val="00FD143F"/>
    <w:rsid w:val="00FD5F15"/>
    <w:rsid w:val="00FD65B1"/>
    <w:rsid w:val="00FE2E14"/>
    <w:rsid w:val="00FE3BC6"/>
    <w:rsid w:val="00FE6012"/>
    <w:rsid w:val="00FE6A8E"/>
    <w:rsid w:val="00FF11C7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5488E6"/>
  <w15:chartTrackingRefBased/>
  <w15:docId w15:val="{F75D4545-38A4-457C-9FCE-7A9B7237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24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qFormat/>
    <w:rsid w:val="008675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qFormat/>
    <w:rsid w:val="00867596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867596"/>
    <w:rPr>
      <w:vertAlign w:val="superscript"/>
    </w:rPr>
  </w:style>
  <w:style w:type="paragraph" w:styleId="Odsekzoznamu">
    <w:name w:val="List Paragraph"/>
    <w:aliases w:val="body,Odsek zoznamu2,Colorful List - Accent 11,List Paragraph,Listenabsatz,Odsek zoznamu1,Odsek zoznamu21,numbered list,2,OBC Bullet,Normal 1,Task Body,Viñetas (Inicio Parrafo),Paragrafo elenco,3 Txt tabla,Zerrenda-paragrafoa,Dot pt,Odsek,L"/>
    <w:basedOn w:val="Normlny"/>
    <w:link w:val="OdsekzoznamuChar"/>
    <w:uiPriority w:val="34"/>
    <w:qFormat/>
    <w:rsid w:val="0086759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67596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Colorful List - Accent 11 Char,List Paragraph Char,Listenabsatz Char,Odsek zoznamu1 Char,Odsek zoznamu21 Char,numbered list Char,2 Char,OBC Bullet Char,Normal 1 Char,Task Body Char,Paragrafo elenco Char"/>
    <w:basedOn w:val="Predvolenpsmoodseku"/>
    <w:link w:val="Odsekzoznamu"/>
    <w:uiPriority w:val="34"/>
    <w:qFormat/>
    <w:locked/>
    <w:rsid w:val="00867596"/>
  </w:style>
  <w:style w:type="paragraph" w:customStyle="1" w:styleId="Default">
    <w:name w:val="Default"/>
    <w:qFormat/>
    <w:rsid w:val="00867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867596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7C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2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0A27"/>
  </w:style>
  <w:style w:type="paragraph" w:styleId="Pta">
    <w:name w:val="footer"/>
    <w:basedOn w:val="Normlny"/>
    <w:link w:val="PtaChar"/>
    <w:uiPriority w:val="99"/>
    <w:unhideWhenUsed/>
    <w:rsid w:val="00A2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0A27"/>
  </w:style>
  <w:style w:type="paragraph" w:styleId="Zkladntext">
    <w:name w:val="Body Text"/>
    <w:basedOn w:val="Normlny"/>
    <w:link w:val="ZkladntextChar"/>
    <w:uiPriority w:val="1"/>
    <w:qFormat/>
    <w:rsid w:val="00A20A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A20A27"/>
    <w:rPr>
      <w:rFonts w:ascii="Calibri" w:eastAsia="Calibri" w:hAnsi="Calibri" w:cs="Calibri"/>
      <w:sz w:val="20"/>
      <w:szCs w:val="20"/>
    </w:rPr>
  </w:style>
  <w:style w:type="paragraph" w:styleId="Nzov">
    <w:name w:val="Title"/>
    <w:basedOn w:val="Normlny"/>
    <w:link w:val="NzovChar"/>
    <w:uiPriority w:val="1"/>
    <w:qFormat/>
    <w:rsid w:val="003F48F9"/>
    <w:pPr>
      <w:widowControl w:val="0"/>
      <w:autoSpaceDE w:val="0"/>
      <w:autoSpaceDN w:val="0"/>
      <w:spacing w:before="18" w:after="0" w:line="240" w:lineRule="auto"/>
      <w:ind w:left="490" w:right="507"/>
      <w:jc w:val="center"/>
    </w:pPr>
    <w:rPr>
      <w:rFonts w:ascii="Calibri" w:eastAsia="Calibri" w:hAnsi="Calibri" w:cs="Calibri"/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uiPriority w:val="1"/>
    <w:rsid w:val="003F48F9"/>
    <w:rPr>
      <w:rFonts w:ascii="Calibri" w:eastAsia="Calibri" w:hAnsi="Calibri" w:cs="Calibri"/>
      <w:b/>
      <w:bCs/>
      <w:sz w:val="40"/>
      <w:szCs w:val="40"/>
    </w:rPr>
  </w:style>
  <w:style w:type="paragraph" w:styleId="Bezriadkovania">
    <w:name w:val="No Spacing"/>
    <w:uiPriority w:val="1"/>
    <w:qFormat/>
    <w:rsid w:val="003F48F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3F48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48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48F9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4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48F9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E24F4"/>
    <w:rPr>
      <w:color w:val="954F72" w:themeColor="followedHyperlink"/>
      <w:u w:val="single"/>
    </w:rPr>
  </w:style>
  <w:style w:type="paragraph" w:customStyle="1" w:styleId="TableParagraph">
    <w:name w:val="Table Paragraph"/>
    <w:basedOn w:val="Normlny"/>
    <w:uiPriority w:val="1"/>
    <w:qFormat/>
    <w:rsid w:val="001E24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0F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0FD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A43B82"/>
    <w:pPr>
      <w:spacing w:after="0" w:line="240" w:lineRule="auto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5509F"/>
    <w:rPr>
      <w:color w:val="605E5C"/>
      <w:shd w:val="clear" w:color="auto" w:fill="E1DFDD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45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fondy.gov.sk/dokumenty-a-publikacie/metodicke-dokument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AEA5F-F83F-49DB-8A9A-00D070C1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12067</Words>
  <Characters>68784</Characters>
  <Application>Microsoft Office Word</Application>
  <DocSecurity>0</DocSecurity>
  <Lines>573</Lines>
  <Paragraphs>161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PRH-MPRV-001-2024-DV-ENRAF</vt:lpstr>
    </vt:vector>
  </TitlesOfParts>
  <Company>MPSR</Company>
  <LinksUpToDate>false</LinksUpToDate>
  <CharactersWithSpaces>80690</CharactersWithSpaces>
  <SharedDoc>false</SharedDoc>
  <HyperlinkBase>PRH 2021-2027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PRH-MPRV-001-2024-DV-ENRAF</dc:title>
  <dc:subject/>
  <dc:creator>PRH</dc:creator>
  <cp:keywords/>
  <dc:description/>
  <cp:lastModifiedBy>Používateľ</cp:lastModifiedBy>
  <cp:revision>6</cp:revision>
  <cp:lastPrinted>2025-11-05T09:21:00Z</cp:lastPrinted>
  <dcterms:created xsi:type="dcterms:W3CDTF">2025-10-29T11:25:00Z</dcterms:created>
  <dcterms:modified xsi:type="dcterms:W3CDTF">2025-11-05T09:21:00Z</dcterms:modified>
  <cp:category>DV</cp:category>
</cp:coreProperties>
</file>